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8B99FD" w14:textId="77777777" w:rsidR="00BB2E8D" w:rsidRDefault="00BB2E8D"/>
    <w:p w14:paraId="0235506B" w14:textId="436B1E2D" w:rsidR="00220242" w:rsidRPr="00F91052" w:rsidRDefault="00220242" w:rsidP="00220242">
      <w:pPr>
        <w:rPr>
          <w:rFonts w:ascii="Times" w:hAnsi="Times" w:cs="Times"/>
        </w:rPr>
      </w:pPr>
      <w:r>
        <w:rPr>
          <w:noProof/>
        </w:rPr>
        <w:drawing>
          <wp:anchor distT="0" distB="0" distL="114300" distR="114300" simplePos="0" relativeHeight="251659264" behindDoc="0" locked="0" layoutInCell="1" allowOverlap="1" wp14:anchorId="437D953C" wp14:editId="43D2E621">
            <wp:simplePos x="0" y="0"/>
            <wp:positionH relativeFrom="column">
              <wp:posOffset>-457200</wp:posOffset>
            </wp:positionH>
            <wp:positionV relativeFrom="paragraph">
              <wp:posOffset>-228600</wp:posOffset>
            </wp:positionV>
            <wp:extent cx="991870" cy="1600200"/>
            <wp:effectExtent l="25400" t="0" r="0" b="0"/>
            <wp:wrapTight wrapText="bothSides">
              <wp:wrapPolygon edited="0">
                <wp:start x="-553" y="0"/>
                <wp:lineTo x="-553" y="21257"/>
                <wp:lineTo x="21572" y="21257"/>
                <wp:lineTo x="21572" y="0"/>
                <wp:lineTo x="-553" y="0"/>
              </wp:wrapPolygon>
            </wp:wrapTight>
            <wp:docPr id="39" name="Picture 40" descr="watchin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watchingb[1]"/>
                    <pic:cNvPicPr>
                      <a:picLocks noChangeAspect="1" noChangeArrowheads="1"/>
                    </pic:cNvPicPr>
                  </pic:nvPicPr>
                  <pic:blipFill>
                    <a:blip r:embed="rId5"/>
                    <a:srcRect/>
                    <a:stretch>
                      <a:fillRect/>
                    </a:stretch>
                  </pic:blipFill>
                  <pic:spPr bwMode="auto">
                    <a:xfrm>
                      <a:off x="0" y="0"/>
                      <a:ext cx="991870" cy="1600200"/>
                    </a:xfrm>
                    <a:prstGeom prst="rect">
                      <a:avLst/>
                    </a:prstGeom>
                    <a:noFill/>
                  </pic:spPr>
                </pic:pic>
              </a:graphicData>
            </a:graphic>
          </wp:anchor>
        </w:drawing>
      </w:r>
      <w:r w:rsidRPr="00F91052">
        <w:rPr>
          <w:rFonts w:ascii="Times" w:hAnsi="Times" w:cs="Times"/>
          <w:sz w:val="28"/>
          <w:szCs w:val="28"/>
        </w:rPr>
        <w:t xml:space="preserve">Northwest Math Sightings – </w:t>
      </w:r>
      <w:r>
        <w:rPr>
          <w:rFonts w:ascii="Times" w:hAnsi="Times" w:cs="Times"/>
          <w:sz w:val="28"/>
          <w:szCs w:val="28"/>
        </w:rPr>
        <w:t>Seasonal Math</w:t>
      </w:r>
      <w:r w:rsidRPr="00F91052">
        <w:rPr>
          <w:rFonts w:ascii="Times" w:hAnsi="Times" w:cs="Times"/>
        </w:rPr>
        <w:t xml:space="preserve"> </w:t>
      </w:r>
    </w:p>
    <w:p w14:paraId="525ADC75" w14:textId="77777777" w:rsidR="00220242" w:rsidRPr="00F91052" w:rsidRDefault="00220242" w:rsidP="00220242">
      <w:pPr>
        <w:rPr>
          <w:rFonts w:ascii="Times" w:hAnsi="Times" w:cs="Times"/>
        </w:rPr>
      </w:pPr>
    </w:p>
    <w:p w14:paraId="02C84835" w14:textId="77777777" w:rsidR="00220242" w:rsidRPr="00F91052" w:rsidRDefault="00220242" w:rsidP="00220242">
      <w:pPr>
        <w:rPr>
          <w:rFonts w:ascii="Times" w:hAnsi="Times" w:cs="Times"/>
        </w:rPr>
      </w:pPr>
      <w:r w:rsidRPr="00F91052">
        <w:rPr>
          <w:rFonts w:ascii="Times" w:hAnsi="Times" w:cs="Times"/>
        </w:rPr>
        <w:t xml:space="preserve">Students in our math classes legitimately ask us sometimes, “When will I ever need to know this stuff?”  It’s a question that has many answers depending on who has asked the question and why.  Over the years good teachers develop a skill at fishing out the response that will work for this or that student at this or that moment.  Sometimes it concerns an application in “real life,” sometimes it has to do with requirements for the next course down the curricular line, or for tests the student must pass and so forth.  My favorite answer, though, is this: “When you understand this math your life will be more interesting.  Let me explain…”  </w:t>
      </w:r>
    </w:p>
    <w:p w14:paraId="5886B93F" w14:textId="77777777" w:rsidR="00220242" w:rsidRDefault="00220242" w:rsidP="00220242">
      <w:pPr>
        <w:rPr>
          <w:rFonts w:ascii="Times" w:hAnsi="Times" w:cs="Times"/>
        </w:rPr>
      </w:pPr>
    </w:p>
    <w:p w14:paraId="7F7176B1" w14:textId="77777777" w:rsidR="00220242" w:rsidRPr="00F91052" w:rsidRDefault="00220242" w:rsidP="00220242">
      <w:pPr>
        <w:rPr>
          <w:ins w:id="0" w:author="Seattle University" w:date="2011-02-01T12:20:00Z"/>
          <w:rFonts w:ascii="Times" w:hAnsi="Times" w:cs="Times"/>
        </w:rPr>
      </w:pPr>
    </w:p>
    <w:p w14:paraId="0F9F4AF7" w14:textId="77777777" w:rsidR="003C343B" w:rsidRDefault="00BB2E8D">
      <w:r>
        <w:t xml:space="preserve">It’s the beginning of the new school year and it’s my morning to drive in the carpool.  At 7:20 am I turn from our street onto an arterial headed uphill and facing east.  Immediately I’m blinded as the rays of the rising sun blast straight down the road and through my windshield.  Ten minutes earlier the sun was below the horizon created by the hill and ten minutes from now it will be comfortably above so that the visor will be useful, but right now the sun glares right down the road, making driving hazardous and left turns </w:t>
      </w:r>
      <w:r w:rsidR="00CD7BEF">
        <w:t xml:space="preserve">across oncoming traffic </w:t>
      </w:r>
      <w:r>
        <w:t xml:space="preserve">nearly impossible.  </w:t>
      </w:r>
    </w:p>
    <w:p w14:paraId="6D0BA737" w14:textId="77777777" w:rsidR="003C343B" w:rsidRDefault="003C343B"/>
    <w:p w14:paraId="731ADFBD" w14:textId="11562CAF" w:rsidR="00BB2E8D" w:rsidRDefault="003C343B">
      <w:r>
        <w:t>This happens every year at about this time</w:t>
      </w:r>
      <w:r w:rsidR="00CD7BEF">
        <w:t xml:space="preserve"> and then again in the spring on our east-west and north-south grid of streets.  The rising and setting sun glares directly at you in the morning as you head east and in the evening as you head west.  Our perennial overcast generally means we don’t notice the alignment b</w:t>
      </w:r>
      <w:r w:rsidR="00790652">
        <w:t>ut this morning the clouds were gone and</w:t>
      </w:r>
      <w:r w:rsidR="00CD7BEF">
        <w:t xml:space="preserve"> I did.  It </w:t>
      </w:r>
      <w:r w:rsidR="00BF28A3">
        <w:t>reminded me of</w:t>
      </w:r>
      <w:r w:rsidR="00791CE0">
        <w:t xml:space="preserve"> shortening days </w:t>
      </w:r>
      <w:r w:rsidR="00BF28A3">
        <w:t xml:space="preserve">and the coming of fall with winter waiting in the wings.  </w:t>
      </w:r>
      <w:r w:rsidR="00381BDF">
        <w:t xml:space="preserve">Sunrise this morning, according to </w:t>
      </w:r>
      <w:r w:rsidR="00220242">
        <w:t>the newspaper took place at 6:36am.   Tomorrow it will be at</w:t>
      </w:r>
      <w:r w:rsidR="00496AA5">
        <w:t xml:space="preserve"> 6:37am. </w:t>
      </w:r>
      <w:r w:rsidR="009E73DF">
        <w:t xml:space="preserve"> B</w:t>
      </w:r>
      <w:r w:rsidR="00E23268">
        <w:t xml:space="preserve">y the autumnal equinox, September </w:t>
      </w:r>
      <w:r w:rsidR="00496AA5">
        <w:t>23</w:t>
      </w:r>
      <w:r w:rsidR="00496AA5" w:rsidRPr="00496AA5">
        <w:rPr>
          <w:vertAlign w:val="superscript"/>
        </w:rPr>
        <w:t>rd</w:t>
      </w:r>
      <w:r w:rsidR="00496AA5">
        <w:t xml:space="preserve"> this year, we will be losing nearly three and a half minutes of sunlight every day.  By December 22, the winter solstice, we will have to wait until very nearly 8am to see the sun and it will dip below the horizon at 4:21pm.  </w:t>
      </w:r>
    </w:p>
    <w:p w14:paraId="2EFCE744" w14:textId="77777777" w:rsidR="008F5AFF" w:rsidRDefault="008F5AFF"/>
    <w:p w14:paraId="3740DF24" w14:textId="5993E57C" w:rsidR="008F5AFF" w:rsidRDefault="008F5AFF">
      <w:r>
        <w:t>Whenever we quantify our world</w:t>
      </w:r>
      <w:r w:rsidR="009E73DF">
        <w:t xml:space="preserve">, math is there.  Quantification makes comparison possible and comparison invites analysis.  It is this analysis that leads to understanding (or the satisfying illusion of understanding anyway) and so gives a reason to study math.  In the present circumstance, we can keep track of how the photoperiod (the length of time the sun spends above the horizon on any given day) changes as the seasons slip by.  When we graph </w:t>
      </w:r>
      <w:r w:rsidR="00AA61B5">
        <w:t xml:space="preserve">the photoperiod against the days of the year we get a curve </w:t>
      </w:r>
      <w:bookmarkStart w:id="1" w:name="_GoBack"/>
      <w:bookmarkEnd w:id="1"/>
      <w:r w:rsidR="00AA61B5">
        <w:t xml:space="preserve">that looks pretty familiar. Put a couple of years together and we’re pretty sure there’s something trigonometric going on.  </w:t>
      </w:r>
    </w:p>
    <w:p w14:paraId="60A6260D" w14:textId="69F42DA7" w:rsidR="00D7034D" w:rsidRDefault="00D7034D">
      <w:r>
        <w:rPr>
          <w:noProof/>
        </w:rPr>
        <w:lastRenderedPageBreak/>
        <w:drawing>
          <wp:inline distT="0" distB="0" distL="0" distR="0" wp14:anchorId="57885F92" wp14:editId="2E19EF48">
            <wp:extent cx="5486400" cy="2755265"/>
            <wp:effectExtent l="0" t="0" r="25400" b="1333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6906521D" w14:textId="77777777" w:rsidR="00CD7BEF" w:rsidRDefault="00CD7BEF"/>
    <w:p w14:paraId="32891780" w14:textId="77777777" w:rsidR="00CD7BEF" w:rsidRDefault="00CD7BEF"/>
    <w:p w14:paraId="505751BB" w14:textId="77777777" w:rsidR="00CD7BEF" w:rsidRDefault="00CD7BEF"/>
    <w:p w14:paraId="40E750AB" w14:textId="77777777" w:rsidR="00CD7BEF" w:rsidRDefault="00CD7BEF"/>
    <w:sectPr w:rsidR="00CD7BEF" w:rsidSect="00BC533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E8D"/>
    <w:rsid w:val="00220242"/>
    <w:rsid w:val="00381BDF"/>
    <w:rsid w:val="003C343B"/>
    <w:rsid w:val="003E25FF"/>
    <w:rsid w:val="00496AA5"/>
    <w:rsid w:val="00790652"/>
    <w:rsid w:val="00791CE0"/>
    <w:rsid w:val="008F5AFF"/>
    <w:rsid w:val="009E73DF"/>
    <w:rsid w:val="00AA61B5"/>
    <w:rsid w:val="00BB2E8D"/>
    <w:rsid w:val="00BC5330"/>
    <w:rsid w:val="00BF28A3"/>
    <w:rsid w:val="00CD7BEF"/>
    <w:rsid w:val="00D7034D"/>
    <w:rsid w:val="00E232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2584A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034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034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034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034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chart" Target="charts/chart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mroddy:Papers:Northwest%20Math%20Sightings%20WSMC%20:Day%20Length%20Math:DayLength%20Workbook.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Length of the day</a:t>
            </a:r>
          </a:p>
        </c:rich>
      </c:tx>
      <c:layout/>
      <c:overlay val="0"/>
    </c:title>
    <c:autoTitleDeleted val="0"/>
    <c:plotArea>
      <c:layout/>
      <c:scatterChart>
        <c:scatterStyle val="smoothMarker"/>
        <c:varyColors val="0"/>
        <c:ser>
          <c:idx val="0"/>
          <c:order val="0"/>
          <c:tx>
            <c:strRef>
              <c:f>Sheet1!$G$1</c:f>
              <c:strCache>
                <c:ptCount val="1"/>
                <c:pt idx="0">
                  <c:v>LengthOfDay</c:v>
                </c:pt>
              </c:strCache>
            </c:strRef>
          </c:tx>
          <c:marker>
            <c:symbol val="dot"/>
            <c:size val="4"/>
          </c:marker>
          <c:xVal>
            <c:numRef>
              <c:f>Sheet1!$F$2:$F$731</c:f>
              <c:numCache>
                <c:formatCode>General</c:formatCode>
                <c:ptCount val="730"/>
                <c:pt idx="0">
                  <c:v>1.0</c:v>
                </c:pt>
                <c:pt idx="1">
                  <c:v>2.0</c:v>
                </c:pt>
                <c:pt idx="2">
                  <c:v>3.0</c:v>
                </c:pt>
                <c:pt idx="3">
                  <c:v>4.0</c:v>
                </c:pt>
                <c:pt idx="4">
                  <c:v>5.0</c:v>
                </c:pt>
                <c:pt idx="5">
                  <c:v>6.0</c:v>
                </c:pt>
                <c:pt idx="6">
                  <c:v>7.0</c:v>
                </c:pt>
                <c:pt idx="7">
                  <c:v>8.0</c:v>
                </c:pt>
                <c:pt idx="8">
                  <c:v>9.0</c:v>
                </c:pt>
                <c:pt idx="9">
                  <c:v>10.0</c:v>
                </c:pt>
                <c:pt idx="10">
                  <c:v>11.0</c:v>
                </c:pt>
                <c:pt idx="11">
                  <c:v>12.0</c:v>
                </c:pt>
                <c:pt idx="12">
                  <c:v>13.0</c:v>
                </c:pt>
                <c:pt idx="13">
                  <c:v>14.0</c:v>
                </c:pt>
                <c:pt idx="14">
                  <c:v>15.0</c:v>
                </c:pt>
                <c:pt idx="15">
                  <c:v>16.0</c:v>
                </c:pt>
                <c:pt idx="16">
                  <c:v>17.0</c:v>
                </c:pt>
                <c:pt idx="17">
                  <c:v>18.0</c:v>
                </c:pt>
                <c:pt idx="18">
                  <c:v>19.0</c:v>
                </c:pt>
                <c:pt idx="19">
                  <c:v>20.0</c:v>
                </c:pt>
                <c:pt idx="20">
                  <c:v>21.0</c:v>
                </c:pt>
                <c:pt idx="21">
                  <c:v>22.0</c:v>
                </c:pt>
                <c:pt idx="22">
                  <c:v>23.0</c:v>
                </c:pt>
                <c:pt idx="23">
                  <c:v>24.0</c:v>
                </c:pt>
                <c:pt idx="24">
                  <c:v>25.0</c:v>
                </c:pt>
                <c:pt idx="25">
                  <c:v>26.0</c:v>
                </c:pt>
                <c:pt idx="26">
                  <c:v>27.0</c:v>
                </c:pt>
                <c:pt idx="27">
                  <c:v>28.0</c:v>
                </c:pt>
                <c:pt idx="28">
                  <c:v>29.0</c:v>
                </c:pt>
                <c:pt idx="29">
                  <c:v>30.0</c:v>
                </c:pt>
                <c:pt idx="30">
                  <c:v>31.0</c:v>
                </c:pt>
                <c:pt idx="31">
                  <c:v>32.0</c:v>
                </c:pt>
                <c:pt idx="32">
                  <c:v>33.0</c:v>
                </c:pt>
                <c:pt idx="33">
                  <c:v>34.0</c:v>
                </c:pt>
                <c:pt idx="34">
                  <c:v>35.0</c:v>
                </c:pt>
                <c:pt idx="35">
                  <c:v>36.0</c:v>
                </c:pt>
                <c:pt idx="36">
                  <c:v>37.0</c:v>
                </c:pt>
                <c:pt idx="37">
                  <c:v>38.0</c:v>
                </c:pt>
                <c:pt idx="38">
                  <c:v>39.0</c:v>
                </c:pt>
                <c:pt idx="39">
                  <c:v>40.0</c:v>
                </c:pt>
                <c:pt idx="40">
                  <c:v>41.0</c:v>
                </c:pt>
                <c:pt idx="41">
                  <c:v>42.0</c:v>
                </c:pt>
                <c:pt idx="42">
                  <c:v>43.0</c:v>
                </c:pt>
                <c:pt idx="43">
                  <c:v>44.0</c:v>
                </c:pt>
                <c:pt idx="44">
                  <c:v>45.0</c:v>
                </c:pt>
                <c:pt idx="45">
                  <c:v>46.0</c:v>
                </c:pt>
                <c:pt idx="46">
                  <c:v>47.0</c:v>
                </c:pt>
                <c:pt idx="47">
                  <c:v>48.0</c:v>
                </c:pt>
                <c:pt idx="48">
                  <c:v>49.0</c:v>
                </c:pt>
                <c:pt idx="49">
                  <c:v>50.0</c:v>
                </c:pt>
                <c:pt idx="50">
                  <c:v>51.0</c:v>
                </c:pt>
                <c:pt idx="51">
                  <c:v>52.0</c:v>
                </c:pt>
                <c:pt idx="52">
                  <c:v>53.0</c:v>
                </c:pt>
                <c:pt idx="53">
                  <c:v>54.0</c:v>
                </c:pt>
                <c:pt idx="54">
                  <c:v>55.0</c:v>
                </c:pt>
                <c:pt idx="55">
                  <c:v>56.0</c:v>
                </c:pt>
                <c:pt idx="56">
                  <c:v>57.0</c:v>
                </c:pt>
                <c:pt idx="57">
                  <c:v>58.0</c:v>
                </c:pt>
                <c:pt idx="58">
                  <c:v>59.0</c:v>
                </c:pt>
                <c:pt idx="59">
                  <c:v>60.0</c:v>
                </c:pt>
                <c:pt idx="60">
                  <c:v>61.0</c:v>
                </c:pt>
                <c:pt idx="61">
                  <c:v>62.0</c:v>
                </c:pt>
                <c:pt idx="62">
                  <c:v>63.0</c:v>
                </c:pt>
                <c:pt idx="63">
                  <c:v>64.0</c:v>
                </c:pt>
                <c:pt idx="64">
                  <c:v>65.0</c:v>
                </c:pt>
                <c:pt idx="65">
                  <c:v>66.0</c:v>
                </c:pt>
                <c:pt idx="66">
                  <c:v>67.0</c:v>
                </c:pt>
                <c:pt idx="67">
                  <c:v>68.0</c:v>
                </c:pt>
                <c:pt idx="68">
                  <c:v>69.0</c:v>
                </c:pt>
                <c:pt idx="69">
                  <c:v>70.0</c:v>
                </c:pt>
                <c:pt idx="70">
                  <c:v>71.0</c:v>
                </c:pt>
                <c:pt idx="71">
                  <c:v>72.0</c:v>
                </c:pt>
                <c:pt idx="72">
                  <c:v>73.0</c:v>
                </c:pt>
                <c:pt idx="73">
                  <c:v>74.0</c:v>
                </c:pt>
                <c:pt idx="74">
                  <c:v>75.0</c:v>
                </c:pt>
                <c:pt idx="75">
                  <c:v>76.0</c:v>
                </c:pt>
                <c:pt idx="76">
                  <c:v>77.0</c:v>
                </c:pt>
                <c:pt idx="77">
                  <c:v>78.0</c:v>
                </c:pt>
                <c:pt idx="78">
                  <c:v>79.0</c:v>
                </c:pt>
                <c:pt idx="79">
                  <c:v>80.0</c:v>
                </c:pt>
                <c:pt idx="80">
                  <c:v>81.0</c:v>
                </c:pt>
                <c:pt idx="81">
                  <c:v>82.0</c:v>
                </c:pt>
                <c:pt idx="82">
                  <c:v>83.0</c:v>
                </c:pt>
                <c:pt idx="83">
                  <c:v>84.0</c:v>
                </c:pt>
                <c:pt idx="84">
                  <c:v>85.0</c:v>
                </c:pt>
                <c:pt idx="85">
                  <c:v>86.0</c:v>
                </c:pt>
                <c:pt idx="86">
                  <c:v>87.0</c:v>
                </c:pt>
                <c:pt idx="87">
                  <c:v>88.0</c:v>
                </c:pt>
                <c:pt idx="88">
                  <c:v>89.0</c:v>
                </c:pt>
                <c:pt idx="89">
                  <c:v>90.0</c:v>
                </c:pt>
                <c:pt idx="90">
                  <c:v>91.0</c:v>
                </c:pt>
                <c:pt idx="91">
                  <c:v>92.0</c:v>
                </c:pt>
                <c:pt idx="92">
                  <c:v>93.0</c:v>
                </c:pt>
                <c:pt idx="93">
                  <c:v>94.0</c:v>
                </c:pt>
                <c:pt idx="94">
                  <c:v>95.0</c:v>
                </c:pt>
                <c:pt idx="95">
                  <c:v>96.0</c:v>
                </c:pt>
                <c:pt idx="96">
                  <c:v>97.0</c:v>
                </c:pt>
                <c:pt idx="97">
                  <c:v>98.0</c:v>
                </c:pt>
                <c:pt idx="98">
                  <c:v>99.0</c:v>
                </c:pt>
                <c:pt idx="99">
                  <c:v>100.0</c:v>
                </c:pt>
                <c:pt idx="100">
                  <c:v>101.0</c:v>
                </c:pt>
                <c:pt idx="101">
                  <c:v>102.0</c:v>
                </c:pt>
                <c:pt idx="102">
                  <c:v>103.0</c:v>
                </c:pt>
                <c:pt idx="103">
                  <c:v>104.0</c:v>
                </c:pt>
                <c:pt idx="104">
                  <c:v>105.0</c:v>
                </c:pt>
                <c:pt idx="105">
                  <c:v>106.0</c:v>
                </c:pt>
                <c:pt idx="106">
                  <c:v>107.0</c:v>
                </c:pt>
                <c:pt idx="107">
                  <c:v>108.0</c:v>
                </c:pt>
                <c:pt idx="108">
                  <c:v>109.0</c:v>
                </c:pt>
                <c:pt idx="109">
                  <c:v>110.0</c:v>
                </c:pt>
                <c:pt idx="110">
                  <c:v>111.0</c:v>
                </c:pt>
                <c:pt idx="111">
                  <c:v>112.0</c:v>
                </c:pt>
                <c:pt idx="112">
                  <c:v>113.0</c:v>
                </c:pt>
                <c:pt idx="113">
                  <c:v>114.0</c:v>
                </c:pt>
                <c:pt idx="114">
                  <c:v>115.0</c:v>
                </c:pt>
                <c:pt idx="115">
                  <c:v>116.0</c:v>
                </c:pt>
                <c:pt idx="116">
                  <c:v>117.0</c:v>
                </c:pt>
                <c:pt idx="117">
                  <c:v>118.0</c:v>
                </c:pt>
                <c:pt idx="118">
                  <c:v>119.0</c:v>
                </c:pt>
                <c:pt idx="119">
                  <c:v>120.0</c:v>
                </c:pt>
                <c:pt idx="120">
                  <c:v>121.0</c:v>
                </c:pt>
                <c:pt idx="121">
                  <c:v>122.0</c:v>
                </c:pt>
                <c:pt idx="122">
                  <c:v>123.0</c:v>
                </c:pt>
                <c:pt idx="123">
                  <c:v>124.0</c:v>
                </c:pt>
                <c:pt idx="124">
                  <c:v>125.0</c:v>
                </c:pt>
                <c:pt idx="125">
                  <c:v>126.0</c:v>
                </c:pt>
                <c:pt idx="126">
                  <c:v>127.0</c:v>
                </c:pt>
                <c:pt idx="127">
                  <c:v>128.0</c:v>
                </c:pt>
                <c:pt idx="128">
                  <c:v>129.0</c:v>
                </c:pt>
                <c:pt idx="129">
                  <c:v>130.0</c:v>
                </c:pt>
                <c:pt idx="130">
                  <c:v>131.0</c:v>
                </c:pt>
                <c:pt idx="131">
                  <c:v>132.0</c:v>
                </c:pt>
                <c:pt idx="132">
                  <c:v>133.0</c:v>
                </c:pt>
                <c:pt idx="133">
                  <c:v>134.0</c:v>
                </c:pt>
                <c:pt idx="134">
                  <c:v>135.0</c:v>
                </c:pt>
                <c:pt idx="135">
                  <c:v>136.0</c:v>
                </c:pt>
                <c:pt idx="136">
                  <c:v>137.0</c:v>
                </c:pt>
                <c:pt idx="137">
                  <c:v>138.0</c:v>
                </c:pt>
                <c:pt idx="138">
                  <c:v>139.0</c:v>
                </c:pt>
                <c:pt idx="139">
                  <c:v>140.0</c:v>
                </c:pt>
                <c:pt idx="140">
                  <c:v>141.0</c:v>
                </c:pt>
                <c:pt idx="141">
                  <c:v>142.0</c:v>
                </c:pt>
                <c:pt idx="142">
                  <c:v>143.0</c:v>
                </c:pt>
                <c:pt idx="143">
                  <c:v>144.0</c:v>
                </c:pt>
                <c:pt idx="144">
                  <c:v>145.0</c:v>
                </c:pt>
                <c:pt idx="145">
                  <c:v>146.0</c:v>
                </c:pt>
                <c:pt idx="146">
                  <c:v>147.0</c:v>
                </c:pt>
                <c:pt idx="147">
                  <c:v>148.0</c:v>
                </c:pt>
                <c:pt idx="148">
                  <c:v>149.0</c:v>
                </c:pt>
                <c:pt idx="149">
                  <c:v>150.0</c:v>
                </c:pt>
                <c:pt idx="150">
                  <c:v>151.0</c:v>
                </c:pt>
                <c:pt idx="151">
                  <c:v>152.0</c:v>
                </c:pt>
                <c:pt idx="152">
                  <c:v>153.0</c:v>
                </c:pt>
                <c:pt idx="153">
                  <c:v>154.0</c:v>
                </c:pt>
                <c:pt idx="154">
                  <c:v>155.0</c:v>
                </c:pt>
                <c:pt idx="155">
                  <c:v>156.0</c:v>
                </c:pt>
                <c:pt idx="156">
                  <c:v>157.0</c:v>
                </c:pt>
                <c:pt idx="157">
                  <c:v>158.0</c:v>
                </c:pt>
                <c:pt idx="158">
                  <c:v>159.0</c:v>
                </c:pt>
                <c:pt idx="159">
                  <c:v>160.0</c:v>
                </c:pt>
                <c:pt idx="160">
                  <c:v>161.0</c:v>
                </c:pt>
                <c:pt idx="161">
                  <c:v>162.0</c:v>
                </c:pt>
                <c:pt idx="162">
                  <c:v>163.0</c:v>
                </c:pt>
                <c:pt idx="163">
                  <c:v>164.0</c:v>
                </c:pt>
                <c:pt idx="164">
                  <c:v>165.0</c:v>
                </c:pt>
                <c:pt idx="165">
                  <c:v>166.0</c:v>
                </c:pt>
                <c:pt idx="166">
                  <c:v>167.0</c:v>
                </c:pt>
                <c:pt idx="167">
                  <c:v>168.0</c:v>
                </c:pt>
                <c:pt idx="168">
                  <c:v>169.0</c:v>
                </c:pt>
                <c:pt idx="169">
                  <c:v>170.0</c:v>
                </c:pt>
                <c:pt idx="170">
                  <c:v>171.0</c:v>
                </c:pt>
                <c:pt idx="171">
                  <c:v>172.0</c:v>
                </c:pt>
                <c:pt idx="172">
                  <c:v>173.0</c:v>
                </c:pt>
                <c:pt idx="173">
                  <c:v>174.0</c:v>
                </c:pt>
                <c:pt idx="174">
                  <c:v>175.0</c:v>
                </c:pt>
                <c:pt idx="175">
                  <c:v>176.0</c:v>
                </c:pt>
                <c:pt idx="176">
                  <c:v>177.0</c:v>
                </c:pt>
                <c:pt idx="177">
                  <c:v>178.0</c:v>
                </c:pt>
                <c:pt idx="178">
                  <c:v>179.0</c:v>
                </c:pt>
                <c:pt idx="179">
                  <c:v>180.0</c:v>
                </c:pt>
                <c:pt idx="180">
                  <c:v>181.0</c:v>
                </c:pt>
                <c:pt idx="181">
                  <c:v>182.0</c:v>
                </c:pt>
                <c:pt idx="182">
                  <c:v>183.0</c:v>
                </c:pt>
                <c:pt idx="183">
                  <c:v>184.0</c:v>
                </c:pt>
                <c:pt idx="184">
                  <c:v>185.0</c:v>
                </c:pt>
                <c:pt idx="185">
                  <c:v>186.0</c:v>
                </c:pt>
                <c:pt idx="186">
                  <c:v>187.0</c:v>
                </c:pt>
                <c:pt idx="187">
                  <c:v>188.0</c:v>
                </c:pt>
                <c:pt idx="188">
                  <c:v>189.0</c:v>
                </c:pt>
                <c:pt idx="189">
                  <c:v>190.0</c:v>
                </c:pt>
                <c:pt idx="190">
                  <c:v>191.0</c:v>
                </c:pt>
                <c:pt idx="191">
                  <c:v>192.0</c:v>
                </c:pt>
                <c:pt idx="192">
                  <c:v>193.0</c:v>
                </c:pt>
                <c:pt idx="193">
                  <c:v>194.0</c:v>
                </c:pt>
                <c:pt idx="194">
                  <c:v>195.0</c:v>
                </c:pt>
                <c:pt idx="195">
                  <c:v>196.0</c:v>
                </c:pt>
                <c:pt idx="196">
                  <c:v>197.0</c:v>
                </c:pt>
                <c:pt idx="197">
                  <c:v>198.0</c:v>
                </c:pt>
                <c:pt idx="198">
                  <c:v>199.0</c:v>
                </c:pt>
                <c:pt idx="199">
                  <c:v>200.0</c:v>
                </c:pt>
                <c:pt idx="200">
                  <c:v>201.0</c:v>
                </c:pt>
                <c:pt idx="201">
                  <c:v>202.0</c:v>
                </c:pt>
                <c:pt idx="202">
                  <c:v>203.0</c:v>
                </c:pt>
                <c:pt idx="203">
                  <c:v>204.0</c:v>
                </c:pt>
                <c:pt idx="204">
                  <c:v>205.0</c:v>
                </c:pt>
                <c:pt idx="205">
                  <c:v>206.0</c:v>
                </c:pt>
                <c:pt idx="206">
                  <c:v>207.0</c:v>
                </c:pt>
                <c:pt idx="207">
                  <c:v>208.0</c:v>
                </c:pt>
                <c:pt idx="208">
                  <c:v>209.0</c:v>
                </c:pt>
                <c:pt idx="209">
                  <c:v>210.0</c:v>
                </c:pt>
                <c:pt idx="210">
                  <c:v>211.0</c:v>
                </c:pt>
                <c:pt idx="211">
                  <c:v>212.0</c:v>
                </c:pt>
                <c:pt idx="212">
                  <c:v>213.0</c:v>
                </c:pt>
                <c:pt idx="213">
                  <c:v>214.0</c:v>
                </c:pt>
                <c:pt idx="214">
                  <c:v>215.0</c:v>
                </c:pt>
                <c:pt idx="215">
                  <c:v>216.0</c:v>
                </c:pt>
                <c:pt idx="216">
                  <c:v>217.0</c:v>
                </c:pt>
                <c:pt idx="217">
                  <c:v>218.0</c:v>
                </c:pt>
                <c:pt idx="218">
                  <c:v>219.0</c:v>
                </c:pt>
                <c:pt idx="219">
                  <c:v>220.0</c:v>
                </c:pt>
                <c:pt idx="220">
                  <c:v>221.0</c:v>
                </c:pt>
                <c:pt idx="221">
                  <c:v>222.0</c:v>
                </c:pt>
                <c:pt idx="222">
                  <c:v>223.0</c:v>
                </c:pt>
                <c:pt idx="223">
                  <c:v>224.0</c:v>
                </c:pt>
                <c:pt idx="224">
                  <c:v>225.0</c:v>
                </c:pt>
                <c:pt idx="225">
                  <c:v>226.0</c:v>
                </c:pt>
                <c:pt idx="226">
                  <c:v>227.0</c:v>
                </c:pt>
                <c:pt idx="227">
                  <c:v>228.0</c:v>
                </c:pt>
                <c:pt idx="228">
                  <c:v>229.0</c:v>
                </c:pt>
                <c:pt idx="229">
                  <c:v>230.0</c:v>
                </c:pt>
                <c:pt idx="230">
                  <c:v>231.0</c:v>
                </c:pt>
                <c:pt idx="231">
                  <c:v>232.0</c:v>
                </c:pt>
                <c:pt idx="232">
                  <c:v>233.0</c:v>
                </c:pt>
                <c:pt idx="233">
                  <c:v>234.0</c:v>
                </c:pt>
                <c:pt idx="234">
                  <c:v>235.0</c:v>
                </c:pt>
                <c:pt idx="235">
                  <c:v>236.0</c:v>
                </c:pt>
                <c:pt idx="236">
                  <c:v>237.0</c:v>
                </c:pt>
                <c:pt idx="237">
                  <c:v>238.0</c:v>
                </c:pt>
                <c:pt idx="238">
                  <c:v>239.0</c:v>
                </c:pt>
                <c:pt idx="239">
                  <c:v>240.0</c:v>
                </c:pt>
                <c:pt idx="240">
                  <c:v>241.0</c:v>
                </c:pt>
                <c:pt idx="241">
                  <c:v>242.0</c:v>
                </c:pt>
                <c:pt idx="242">
                  <c:v>243.0</c:v>
                </c:pt>
                <c:pt idx="243">
                  <c:v>244.0</c:v>
                </c:pt>
                <c:pt idx="244">
                  <c:v>245.0</c:v>
                </c:pt>
                <c:pt idx="245">
                  <c:v>246.0</c:v>
                </c:pt>
                <c:pt idx="246">
                  <c:v>247.0</c:v>
                </c:pt>
                <c:pt idx="247">
                  <c:v>248.0</c:v>
                </c:pt>
                <c:pt idx="248">
                  <c:v>249.0</c:v>
                </c:pt>
                <c:pt idx="249">
                  <c:v>250.0</c:v>
                </c:pt>
                <c:pt idx="250">
                  <c:v>251.0</c:v>
                </c:pt>
                <c:pt idx="251">
                  <c:v>252.0</c:v>
                </c:pt>
                <c:pt idx="252">
                  <c:v>253.0</c:v>
                </c:pt>
                <c:pt idx="253">
                  <c:v>254.0</c:v>
                </c:pt>
                <c:pt idx="254">
                  <c:v>255.0</c:v>
                </c:pt>
                <c:pt idx="255">
                  <c:v>256.0</c:v>
                </c:pt>
                <c:pt idx="256">
                  <c:v>257.0</c:v>
                </c:pt>
                <c:pt idx="257">
                  <c:v>258.0</c:v>
                </c:pt>
                <c:pt idx="258">
                  <c:v>259.0</c:v>
                </c:pt>
                <c:pt idx="259">
                  <c:v>260.0</c:v>
                </c:pt>
                <c:pt idx="260">
                  <c:v>261.0</c:v>
                </c:pt>
                <c:pt idx="261">
                  <c:v>262.0</c:v>
                </c:pt>
                <c:pt idx="262">
                  <c:v>263.0</c:v>
                </c:pt>
                <c:pt idx="263">
                  <c:v>264.0</c:v>
                </c:pt>
                <c:pt idx="264">
                  <c:v>265.0</c:v>
                </c:pt>
                <c:pt idx="265">
                  <c:v>266.0</c:v>
                </c:pt>
                <c:pt idx="266">
                  <c:v>267.0</c:v>
                </c:pt>
                <c:pt idx="267">
                  <c:v>268.0</c:v>
                </c:pt>
                <c:pt idx="268">
                  <c:v>269.0</c:v>
                </c:pt>
                <c:pt idx="269">
                  <c:v>270.0</c:v>
                </c:pt>
                <c:pt idx="270">
                  <c:v>271.0</c:v>
                </c:pt>
                <c:pt idx="271">
                  <c:v>272.0</c:v>
                </c:pt>
                <c:pt idx="272">
                  <c:v>273.0</c:v>
                </c:pt>
                <c:pt idx="273">
                  <c:v>274.0</c:v>
                </c:pt>
                <c:pt idx="274">
                  <c:v>275.0</c:v>
                </c:pt>
                <c:pt idx="275">
                  <c:v>276.0</c:v>
                </c:pt>
                <c:pt idx="276">
                  <c:v>277.0</c:v>
                </c:pt>
                <c:pt idx="277">
                  <c:v>278.0</c:v>
                </c:pt>
                <c:pt idx="278">
                  <c:v>279.0</c:v>
                </c:pt>
                <c:pt idx="279">
                  <c:v>280.0</c:v>
                </c:pt>
                <c:pt idx="280">
                  <c:v>281.0</c:v>
                </c:pt>
                <c:pt idx="281">
                  <c:v>282.0</c:v>
                </c:pt>
                <c:pt idx="282">
                  <c:v>283.0</c:v>
                </c:pt>
                <c:pt idx="283">
                  <c:v>284.0</c:v>
                </c:pt>
                <c:pt idx="284">
                  <c:v>285.0</c:v>
                </c:pt>
                <c:pt idx="285">
                  <c:v>286.0</c:v>
                </c:pt>
                <c:pt idx="286">
                  <c:v>287.0</c:v>
                </c:pt>
                <c:pt idx="287">
                  <c:v>288.0</c:v>
                </c:pt>
                <c:pt idx="288">
                  <c:v>289.0</c:v>
                </c:pt>
                <c:pt idx="289">
                  <c:v>290.0</c:v>
                </c:pt>
                <c:pt idx="290">
                  <c:v>291.0</c:v>
                </c:pt>
                <c:pt idx="291">
                  <c:v>292.0</c:v>
                </c:pt>
                <c:pt idx="292">
                  <c:v>293.0</c:v>
                </c:pt>
                <c:pt idx="293">
                  <c:v>294.0</c:v>
                </c:pt>
                <c:pt idx="294">
                  <c:v>295.0</c:v>
                </c:pt>
                <c:pt idx="295">
                  <c:v>296.0</c:v>
                </c:pt>
                <c:pt idx="296">
                  <c:v>297.0</c:v>
                </c:pt>
                <c:pt idx="297">
                  <c:v>298.0</c:v>
                </c:pt>
                <c:pt idx="298">
                  <c:v>299.0</c:v>
                </c:pt>
                <c:pt idx="299">
                  <c:v>300.0</c:v>
                </c:pt>
                <c:pt idx="300">
                  <c:v>301.0</c:v>
                </c:pt>
                <c:pt idx="301">
                  <c:v>302.0</c:v>
                </c:pt>
                <c:pt idx="302">
                  <c:v>303.0</c:v>
                </c:pt>
                <c:pt idx="303">
                  <c:v>304.0</c:v>
                </c:pt>
                <c:pt idx="304">
                  <c:v>305.0</c:v>
                </c:pt>
                <c:pt idx="305">
                  <c:v>306.0</c:v>
                </c:pt>
                <c:pt idx="306">
                  <c:v>307.0</c:v>
                </c:pt>
                <c:pt idx="307">
                  <c:v>308.0</c:v>
                </c:pt>
                <c:pt idx="308">
                  <c:v>309.0</c:v>
                </c:pt>
                <c:pt idx="309">
                  <c:v>310.0</c:v>
                </c:pt>
                <c:pt idx="310">
                  <c:v>311.0</c:v>
                </c:pt>
                <c:pt idx="311">
                  <c:v>312.0</c:v>
                </c:pt>
                <c:pt idx="312">
                  <c:v>313.0</c:v>
                </c:pt>
                <c:pt idx="313">
                  <c:v>314.0</c:v>
                </c:pt>
                <c:pt idx="314">
                  <c:v>315.0</c:v>
                </c:pt>
                <c:pt idx="315">
                  <c:v>316.0</c:v>
                </c:pt>
                <c:pt idx="316">
                  <c:v>317.0</c:v>
                </c:pt>
                <c:pt idx="317">
                  <c:v>318.0</c:v>
                </c:pt>
                <c:pt idx="318">
                  <c:v>319.0</c:v>
                </c:pt>
                <c:pt idx="319">
                  <c:v>320.0</c:v>
                </c:pt>
                <c:pt idx="320">
                  <c:v>321.0</c:v>
                </c:pt>
                <c:pt idx="321">
                  <c:v>322.0</c:v>
                </c:pt>
                <c:pt idx="322">
                  <c:v>323.0</c:v>
                </c:pt>
                <c:pt idx="323">
                  <c:v>324.0</c:v>
                </c:pt>
                <c:pt idx="324">
                  <c:v>325.0</c:v>
                </c:pt>
                <c:pt idx="325">
                  <c:v>326.0</c:v>
                </c:pt>
                <c:pt idx="326">
                  <c:v>327.0</c:v>
                </c:pt>
                <c:pt idx="327">
                  <c:v>328.0</c:v>
                </c:pt>
                <c:pt idx="328">
                  <c:v>329.0</c:v>
                </c:pt>
                <c:pt idx="329">
                  <c:v>330.0</c:v>
                </c:pt>
                <c:pt idx="330">
                  <c:v>331.0</c:v>
                </c:pt>
                <c:pt idx="331">
                  <c:v>332.0</c:v>
                </c:pt>
                <c:pt idx="332">
                  <c:v>333.0</c:v>
                </c:pt>
                <c:pt idx="333">
                  <c:v>334.0</c:v>
                </c:pt>
                <c:pt idx="334">
                  <c:v>335.0</c:v>
                </c:pt>
                <c:pt idx="335">
                  <c:v>336.0</c:v>
                </c:pt>
                <c:pt idx="336">
                  <c:v>337.0</c:v>
                </c:pt>
                <c:pt idx="337">
                  <c:v>338.0</c:v>
                </c:pt>
                <c:pt idx="338">
                  <c:v>339.0</c:v>
                </c:pt>
                <c:pt idx="339">
                  <c:v>340.0</c:v>
                </c:pt>
                <c:pt idx="340">
                  <c:v>341.0</c:v>
                </c:pt>
                <c:pt idx="341">
                  <c:v>342.0</c:v>
                </c:pt>
                <c:pt idx="342">
                  <c:v>343.0</c:v>
                </c:pt>
                <c:pt idx="343">
                  <c:v>344.0</c:v>
                </c:pt>
                <c:pt idx="344">
                  <c:v>345.0</c:v>
                </c:pt>
                <c:pt idx="345">
                  <c:v>346.0</c:v>
                </c:pt>
                <c:pt idx="346">
                  <c:v>347.0</c:v>
                </c:pt>
                <c:pt idx="347">
                  <c:v>348.0</c:v>
                </c:pt>
                <c:pt idx="348">
                  <c:v>349.0</c:v>
                </c:pt>
                <c:pt idx="349">
                  <c:v>350.0</c:v>
                </c:pt>
                <c:pt idx="350">
                  <c:v>351.0</c:v>
                </c:pt>
                <c:pt idx="351">
                  <c:v>352.0</c:v>
                </c:pt>
                <c:pt idx="352">
                  <c:v>353.0</c:v>
                </c:pt>
                <c:pt idx="353">
                  <c:v>354.0</c:v>
                </c:pt>
                <c:pt idx="354">
                  <c:v>355.0</c:v>
                </c:pt>
                <c:pt idx="355">
                  <c:v>356.0</c:v>
                </c:pt>
                <c:pt idx="356">
                  <c:v>357.0</c:v>
                </c:pt>
                <c:pt idx="357">
                  <c:v>358.0</c:v>
                </c:pt>
                <c:pt idx="358">
                  <c:v>359.0</c:v>
                </c:pt>
                <c:pt idx="359">
                  <c:v>360.0</c:v>
                </c:pt>
                <c:pt idx="360">
                  <c:v>361.0</c:v>
                </c:pt>
                <c:pt idx="361">
                  <c:v>362.0</c:v>
                </c:pt>
                <c:pt idx="362">
                  <c:v>363.0</c:v>
                </c:pt>
                <c:pt idx="363">
                  <c:v>364.0</c:v>
                </c:pt>
                <c:pt idx="364">
                  <c:v>365.0</c:v>
                </c:pt>
                <c:pt idx="365">
                  <c:v>366.0</c:v>
                </c:pt>
                <c:pt idx="366">
                  <c:v>367.0</c:v>
                </c:pt>
                <c:pt idx="367">
                  <c:v>368.0</c:v>
                </c:pt>
                <c:pt idx="368">
                  <c:v>369.0</c:v>
                </c:pt>
                <c:pt idx="369">
                  <c:v>370.0</c:v>
                </c:pt>
                <c:pt idx="370">
                  <c:v>371.0</c:v>
                </c:pt>
                <c:pt idx="371">
                  <c:v>372.0</c:v>
                </c:pt>
                <c:pt idx="372">
                  <c:v>373.0</c:v>
                </c:pt>
                <c:pt idx="373">
                  <c:v>374.0</c:v>
                </c:pt>
                <c:pt idx="374">
                  <c:v>375.0</c:v>
                </c:pt>
                <c:pt idx="375">
                  <c:v>376.0</c:v>
                </c:pt>
                <c:pt idx="376">
                  <c:v>377.0</c:v>
                </c:pt>
                <c:pt idx="377">
                  <c:v>378.0</c:v>
                </c:pt>
                <c:pt idx="378">
                  <c:v>379.0</c:v>
                </c:pt>
                <c:pt idx="379">
                  <c:v>380.0</c:v>
                </c:pt>
                <c:pt idx="380">
                  <c:v>381.0</c:v>
                </c:pt>
                <c:pt idx="381">
                  <c:v>382.0</c:v>
                </c:pt>
                <c:pt idx="382">
                  <c:v>383.0</c:v>
                </c:pt>
                <c:pt idx="383">
                  <c:v>384.0</c:v>
                </c:pt>
                <c:pt idx="384">
                  <c:v>385.0</c:v>
                </c:pt>
                <c:pt idx="385">
                  <c:v>386.0</c:v>
                </c:pt>
                <c:pt idx="386">
                  <c:v>387.0</c:v>
                </c:pt>
                <c:pt idx="387">
                  <c:v>388.0</c:v>
                </c:pt>
                <c:pt idx="388">
                  <c:v>389.0</c:v>
                </c:pt>
                <c:pt idx="389">
                  <c:v>390.0</c:v>
                </c:pt>
                <c:pt idx="390">
                  <c:v>391.0</c:v>
                </c:pt>
                <c:pt idx="391">
                  <c:v>392.0</c:v>
                </c:pt>
                <c:pt idx="392">
                  <c:v>393.0</c:v>
                </c:pt>
                <c:pt idx="393">
                  <c:v>394.0</c:v>
                </c:pt>
                <c:pt idx="394">
                  <c:v>395.0</c:v>
                </c:pt>
                <c:pt idx="395">
                  <c:v>396.0</c:v>
                </c:pt>
                <c:pt idx="396">
                  <c:v>397.0</c:v>
                </c:pt>
                <c:pt idx="397">
                  <c:v>398.0</c:v>
                </c:pt>
                <c:pt idx="398">
                  <c:v>399.0</c:v>
                </c:pt>
                <c:pt idx="399">
                  <c:v>400.0</c:v>
                </c:pt>
                <c:pt idx="400">
                  <c:v>401.0</c:v>
                </c:pt>
                <c:pt idx="401">
                  <c:v>402.0</c:v>
                </c:pt>
                <c:pt idx="402">
                  <c:v>403.0</c:v>
                </c:pt>
                <c:pt idx="403">
                  <c:v>404.0</c:v>
                </c:pt>
                <c:pt idx="404">
                  <c:v>405.0</c:v>
                </c:pt>
                <c:pt idx="405">
                  <c:v>406.0</c:v>
                </c:pt>
                <c:pt idx="406">
                  <c:v>407.0</c:v>
                </c:pt>
                <c:pt idx="407">
                  <c:v>408.0</c:v>
                </c:pt>
                <c:pt idx="408">
                  <c:v>409.0</c:v>
                </c:pt>
                <c:pt idx="409">
                  <c:v>410.0</c:v>
                </c:pt>
                <c:pt idx="410">
                  <c:v>411.0</c:v>
                </c:pt>
                <c:pt idx="411">
                  <c:v>412.0</c:v>
                </c:pt>
                <c:pt idx="412">
                  <c:v>413.0</c:v>
                </c:pt>
                <c:pt idx="413">
                  <c:v>414.0</c:v>
                </c:pt>
                <c:pt idx="414">
                  <c:v>415.0</c:v>
                </c:pt>
                <c:pt idx="415">
                  <c:v>416.0</c:v>
                </c:pt>
                <c:pt idx="416">
                  <c:v>417.0</c:v>
                </c:pt>
                <c:pt idx="417">
                  <c:v>418.0</c:v>
                </c:pt>
                <c:pt idx="418">
                  <c:v>419.0</c:v>
                </c:pt>
                <c:pt idx="419">
                  <c:v>420.0</c:v>
                </c:pt>
                <c:pt idx="420">
                  <c:v>421.0</c:v>
                </c:pt>
                <c:pt idx="421">
                  <c:v>422.0</c:v>
                </c:pt>
                <c:pt idx="422">
                  <c:v>423.0</c:v>
                </c:pt>
                <c:pt idx="423">
                  <c:v>424.0</c:v>
                </c:pt>
                <c:pt idx="424">
                  <c:v>425.0</c:v>
                </c:pt>
                <c:pt idx="425">
                  <c:v>426.0</c:v>
                </c:pt>
                <c:pt idx="426">
                  <c:v>427.0</c:v>
                </c:pt>
                <c:pt idx="427">
                  <c:v>428.0</c:v>
                </c:pt>
                <c:pt idx="428">
                  <c:v>429.0</c:v>
                </c:pt>
                <c:pt idx="429">
                  <c:v>430.0</c:v>
                </c:pt>
                <c:pt idx="430">
                  <c:v>431.0</c:v>
                </c:pt>
                <c:pt idx="431">
                  <c:v>432.0</c:v>
                </c:pt>
                <c:pt idx="432">
                  <c:v>433.0</c:v>
                </c:pt>
                <c:pt idx="433">
                  <c:v>434.0</c:v>
                </c:pt>
                <c:pt idx="434">
                  <c:v>435.0</c:v>
                </c:pt>
                <c:pt idx="435">
                  <c:v>436.0</c:v>
                </c:pt>
                <c:pt idx="436">
                  <c:v>437.0</c:v>
                </c:pt>
                <c:pt idx="437">
                  <c:v>438.0</c:v>
                </c:pt>
                <c:pt idx="438">
                  <c:v>439.0</c:v>
                </c:pt>
                <c:pt idx="439">
                  <c:v>440.0</c:v>
                </c:pt>
                <c:pt idx="440">
                  <c:v>441.0</c:v>
                </c:pt>
                <c:pt idx="441">
                  <c:v>442.0</c:v>
                </c:pt>
                <c:pt idx="442">
                  <c:v>443.0</c:v>
                </c:pt>
                <c:pt idx="443">
                  <c:v>444.0</c:v>
                </c:pt>
                <c:pt idx="444">
                  <c:v>445.0</c:v>
                </c:pt>
                <c:pt idx="445">
                  <c:v>446.0</c:v>
                </c:pt>
                <c:pt idx="446">
                  <c:v>447.0</c:v>
                </c:pt>
                <c:pt idx="447">
                  <c:v>448.0</c:v>
                </c:pt>
                <c:pt idx="448">
                  <c:v>449.0</c:v>
                </c:pt>
                <c:pt idx="449">
                  <c:v>450.0</c:v>
                </c:pt>
                <c:pt idx="450">
                  <c:v>451.0</c:v>
                </c:pt>
                <c:pt idx="451">
                  <c:v>452.0</c:v>
                </c:pt>
                <c:pt idx="452">
                  <c:v>453.0</c:v>
                </c:pt>
                <c:pt idx="453">
                  <c:v>454.0</c:v>
                </c:pt>
                <c:pt idx="454">
                  <c:v>455.0</c:v>
                </c:pt>
                <c:pt idx="455">
                  <c:v>456.0</c:v>
                </c:pt>
                <c:pt idx="456">
                  <c:v>457.0</c:v>
                </c:pt>
                <c:pt idx="457">
                  <c:v>458.0</c:v>
                </c:pt>
                <c:pt idx="458">
                  <c:v>459.0</c:v>
                </c:pt>
                <c:pt idx="459">
                  <c:v>460.0</c:v>
                </c:pt>
                <c:pt idx="460">
                  <c:v>461.0</c:v>
                </c:pt>
                <c:pt idx="461">
                  <c:v>462.0</c:v>
                </c:pt>
                <c:pt idx="462">
                  <c:v>463.0</c:v>
                </c:pt>
                <c:pt idx="463">
                  <c:v>464.0</c:v>
                </c:pt>
                <c:pt idx="464">
                  <c:v>465.0</c:v>
                </c:pt>
                <c:pt idx="465">
                  <c:v>466.0</c:v>
                </c:pt>
                <c:pt idx="466">
                  <c:v>467.0</c:v>
                </c:pt>
                <c:pt idx="467">
                  <c:v>468.0</c:v>
                </c:pt>
                <c:pt idx="468">
                  <c:v>469.0</c:v>
                </c:pt>
                <c:pt idx="469">
                  <c:v>470.0</c:v>
                </c:pt>
                <c:pt idx="470">
                  <c:v>471.0</c:v>
                </c:pt>
                <c:pt idx="471">
                  <c:v>472.0</c:v>
                </c:pt>
                <c:pt idx="472">
                  <c:v>473.0</c:v>
                </c:pt>
                <c:pt idx="473">
                  <c:v>474.0</c:v>
                </c:pt>
                <c:pt idx="474">
                  <c:v>475.0</c:v>
                </c:pt>
                <c:pt idx="475">
                  <c:v>476.0</c:v>
                </c:pt>
                <c:pt idx="476">
                  <c:v>477.0</c:v>
                </c:pt>
                <c:pt idx="477">
                  <c:v>478.0</c:v>
                </c:pt>
                <c:pt idx="478">
                  <c:v>479.0</c:v>
                </c:pt>
                <c:pt idx="479">
                  <c:v>480.0</c:v>
                </c:pt>
                <c:pt idx="480">
                  <c:v>481.0</c:v>
                </c:pt>
                <c:pt idx="481">
                  <c:v>482.0</c:v>
                </c:pt>
                <c:pt idx="482">
                  <c:v>483.0</c:v>
                </c:pt>
                <c:pt idx="483">
                  <c:v>484.0</c:v>
                </c:pt>
                <c:pt idx="484">
                  <c:v>485.0</c:v>
                </c:pt>
                <c:pt idx="485">
                  <c:v>486.0</c:v>
                </c:pt>
                <c:pt idx="486">
                  <c:v>487.0</c:v>
                </c:pt>
                <c:pt idx="487">
                  <c:v>488.0</c:v>
                </c:pt>
                <c:pt idx="488">
                  <c:v>489.0</c:v>
                </c:pt>
                <c:pt idx="489">
                  <c:v>490.0</c:v>
                </c:pt>
                <c:pt idx="490">
                  <c:v>491.0</c:v>
                </c:pt>
                <c:pt idx="491">
                  <c:v>492.0</c:v>
                </c:pt>
                <c:pt idx="492">
                  <c:v>493.0</c:v>
                </c:pt>
                <c:pt idx="493">
                  <c:v>494.0</c:v>
                </c:pt>
                <c:pt idx="494">
                  <c:v>495.0</c:v>
                </c:pt>
                <c:pt idx="495">
                  <c:v>496.0</c:v>
                </c:pt>
                <c:pt idx="496">
                  <c:v>497.0</c:v>
                </c:pt>
                <c:pt idx="497">
                  <c:v>498.0</c:v>
                </c:pt>
                <c:pt idx="498">
                  <c:v>499.0</c:v>
                </c:pt>
                <c:pt idx="499">
                  <c:v>500.0</c:v>
                </c:pt>
                <c:pt idx="500">
                  <c:v>501.0</c:v>
                </c:pt>
                <c:pt idx="501">
                  <c:v>502.0</c:v>
                </c:pt>
                <c:pt idx="502">
                  <c:v>503.0</c:v>
                </c:pt>
                <c:pt idx="503">
                  <c:v>504.0</c:v>
                </c:pt>
                <c:pt idx="504">
                  <c:v>505.0</c:v>
                </c:pt>
                <c:pt idx="505">
                  <c:v>506.0</c:v>
                </c:pt>
                <c:pt idx="506">
                  <c:v>507.0</c:v>
                </c:pt>
                <c:pt idx="507">
                  <c:v>508.0</c:v>
                </c:pt>
                <c:pt idx="508">
                  <c:v>509.0</c:v>
                </c:pt>
                <c:pt idx="509">
                  <c:v>510.0</c:v>
                </c:pt>
                <c:pt idx="510">
                  <c:v>511.0</c:v>
                </c:pt>
                <c:pt idx="511">
                  <c:v>512.0</c:v>
                </c:pt>
                <c:pt idx="512">
                  <c:v>513.0</c:v>
                </c:pt>
                <c:pt idx="513">
                  <c:v>514.0</c:v>
                </c:pt>
                <c:pt idx="514">
                  <c:v>515.0</c:v>
                </c:pt>
                <c:pt idx="515">
                  <c:v>516.0</c:v>
                </c:pt>
                <c:pt idx="516">
                  <c:v>517.0</c:v>
                </c:pt>
                <c:pt idx="517">
                  <c:v>518.0</c:v>
                </c:pt>
                <c:pt idx="518">
                  <c:v>519.0</c:v>
                </c:pt>
                <c:pt idx="519">
                  <c:v>520.0</c:v>
                </c:pt>
                <c:pt idx="520">
                  <c:v>521.0</c:v>
                </c:pt>
                <c:pt idx="521">
                  <c:v>522.0</c:v>
                </c:pt>
                <c:pt idx="522">
                  <c:v>523.0</c:v>
                </c:pt>
                <c:pt idx="523">
                  <c:v>524.0</c:v>
                </c:pt>
                <c:pt idx="524">
                  <c:v>525.0</c:v>
                </c:pt>
                <c:pt idx="525">
                  <c:v>526.0</c:v>
                </c:pt>
                <c:pt idx="526">
                  <c:v>527.0</c:v>
                </c:pt>
                <c:pt idx="527">
                  <c:v>528.0</c:v>
                </c:pt>
                <c:pt idx="528">
                  <c:v>529.0</c:v>
                </c:pt>
                <c:pt idx="529">
                  <c:v>530.0</c:v>
                </c:pt>
                <c:pt idx="530">
                  <c:v>531.0</c:v>
                </c:pt>
                <c:pt idx="531">
                  <c:v>532.0</c:v>
                </c:pt>
                <c:pt idx="532">
                  <c:v>533.0</c:v>
                </c:pt>
                <c:pt idx="533">
                  <c:v>534.0</c:v>
                </c:pt>
                <c:pt idx="534">
                  <c:v>535.0</c:v>
                </c:pt>
                <c:pt idx="535">
                  <c:v>536.0</c:v>
                </c:pt>
                <c:pt idx="536">
                  <c:v>537.0</c:v>
                </c:pt>
                <c:pt idx="537">
                  <c:v>538.0</c:v>
                </c:pt>
                <c:pt idx="538">
                  <c:v>539.0</c:v>
                </c:pt>
                <c:pt idx="539">
                  <c:v>540.0</c:v>
                </c:pt>
                <c:pt idx="540">
                  <c:v>541.0</c:v>
                </c:pt>
                <c:pt idx="541">
                  <c:v>542.0</c:v>
                </c:pt>
                <c:pt idx="542">
                  <c:v>543.0</c:v>
                </c:pt>
                <c:pt idx="543">
                  <c:v>544.0</c:v>
                </c:pt>
                <c:pt idx="544">
                  <c:v>545.0</c:v>
                </c:pt>
                <c:pt idx="545">
                  <c:v>546.0</c:v>
                </c:pt>
                <c:pt idx="546">
                  <c:v>547.0</c:v>
                </c:pt>
                <c:pt idx="547">
                  <c:v>548.0</c:v>
                </c:pt>
                <c:pt idx="548">
                  <c:v>549.0</c:v>
                </c:pt>
                <c:pt idx="549">
                  <c:v>550.0</c:v>
                </c:pt>
                <c:pt idx="550">
                  <c:v>551.0</c:v>
                </c:pt>
                <c:pt idx="551">
                  <c:v>552.0</c:v>
                </c:pt>
                <c:pt idx="552">
                  <c:v>553.0</c:v>
                </c:pt>
                <c:pt idx="553">
                  <c:v>554.0</c:v>
                </c:pt>
                <c:pt idx="554">
                  <c:v>555.0</c:v>
                </c:pt>
                <c:pt idx="555">
                  <c:v>556.0</c:v>
                </c:pt>
                <c:pt idx="556">
                  <c:v>557.0</c:v>
                </c:pt>
                <c:pt idx="557">
                  <c:v>558.0</c:v>
                </c:pt>
                <c:pt idx="558">
                  <c:v>559.0</c:v>
                </c:pt>
                <c:pt idx="559">
                  <c:v>560.0</c:v>
                </c:pt>
                <c:pt idx="560">
                  <c:v>561.0</c:v>
                </c:pt>
                <c:pt idx="561">
                  <c:v>562.0</c:v>
                </c:pt>
                <c:pt idx="562">
                  <c:v>563.0</c:v>
                </c:pt>
                <c:pt idx="563">
                  <c:v>564.0</c:v>
                </c:pt>
                <c:pt idx="564">
                  <c:v>565.0</c:v>
                </c:pt>
                <c:pt idx="565">
                  <c:v>566.0</c:v>
                </c:pt>
                <c:pt idx="566">
                  <c:v>567.0</c:v>
                </c:pt>
                <c:pt idx="567">
                  <c:v>568.0</c:v>
                </c:pt>
                <c:pt idx="568">
                  <c:v>569.0</c:v>
                </c:pt>
                <c:pt idx="569">
                  <c:v>570.0</c:v>
                </c:pt>
                <c:pt idx="570">
                  <c:v>571.0</c:v>
                </c:pt>
                <c:pt idx="571">
                  <c:v>572.0</c:v>
                </c:pt>
                <c:pt idx="572">
                  <c:v>573.0</c:v>
                </c:pt>
                <c:pt idx="573">
                  <c:v>574.0</c:v>
                </c:pt>
                <c:pt idx="574">
                  <c:v>575.0</c:v>
                </c:pt>
                <c:pt idx="575">
                  <c:v>576.0</c:v>
                </c:pt>
                <c:pt idx="576">
                  <c:v>577.0</c:v>
                </c:pt>
                <c:pt idx="577">
                  <c:v>578.0</c:v>
                </c:pt>
                <c:pt idx="578">
                  <c:v>579.0</c:v>
                </c:pt>
                <c:pt idx="579">
                  <c:v>580.0</c:v>
                </c:pt>
                <c:pt idx="580">
                  <c:v>581.0</c:v>
                </c:pt>
                <c:pt idx="581">
                  <c:v>582.0</c:v>
                </c:pt>
                <c:pt idx="582">
                  <c:v>583.0</c:v>
                </c:pt>
                <c:pt idx="583">
                  <c:v>584.0</c:v>
                </c:pt>
                <c:pt idx="584">
                  <c:v>585.0</c:v>
                </c:pt>
                <c:pt idx="585">
                  <c:v>586.0</c:v>
                </c:pt>
                <c:pt idx="586">
                  <c:v>587.0</c:v>
                </c:pt>
                <c:pt idx="587">
                  <c:v>588.0</c:v>
                </c:pt>
                <c:pt idx="588">
                  <c:v>589.0</c:v>
                </c:pt>
                <c:pt idx="589">
                  <c:v>590.0</c:v>
                </c:pt>
                <c:pt idx="590">
                  <c:v>591.0</c:v>
                </c:pt>
                <c:pt idx="591">
                  <c:v>592.0</c:v>
                </c:pt>
                <c:pt idx="592">
                  <c:v>593.0</c:v>
                </c:pt>
                <c:pt idx="593">
                  <c:v>594.0</c:v>
                </c:pt>
                <c:pt idx="594">
                  <c:v>595.0</c:v>
                </c:pt>
                <c:pt idx="595">
                  <c:v>596.0</c:v>
                </c:pt>
                <c:pt idx="596">
                  <c:v>597.0</c:v>
                </c:pt>
                <c:pt idx="597">
                  <c:v>598.0</c:v>
                </c:pt>
                <c:pt idx="598">
                  <c:v>599.0</c:v>
                </c:pt>
                <c:pt idx="599">
                  <c:v>600.0</c:v>
                </c:pt>
                <c:pt idx="600">
                  <c:v>601.0</c:v>
                </c:pt>
                <c:pt idx="601">
                  <c:v>602.0</c:v>
                </c:pt>
                <c:pt idx="602">
                  <c:v>603.0</c:v>
                </c:pt>
                <c:pt idx="603">
                  <c:v>604.0</c:v>
                </c:pt>
                <c:pt idx="604">
                  <c:v>605.0</c:v>
                </c:pt>
                <c:pt idx="605">
                  <c:v>606.0</c:v>
                </c:pt>
                <c:pt idx="606">
                  <c:v>607.0</c:v>
                </c:pt>
                <c:pt idx="607">
                  <c:v>608.0</c:v>
                </c:pt>
                <c:pt idx="608">
                  <c:v>609.0</c:v>
                </c:pt>
                <c:pt idx="609">
                  <c:v>610.0</c:v>
                </c:pt>
                <c:pt idx="610">
                  <c:v>611.0</c:v>
                </c:pt>
                <c:pt idx="611">
                  <c:v>612.0</c:v>
                </c:pt>
                <c:pt idx="612">
                  <c:v>613.0</c:v>
                </c:pt>
                <c:pt idx="613">
                  <c:v>614.0</c:v>
                </c:pt>
                <c:pt idx="614">
                  <c:v>615.0</c:v>
                </c:pt>
                <c:pt idx="615">
                  <c:v>616.0</c:v>
                </c:pt>
                <c:pt idx="616">
                  <c:v>617.0</c:v>
                </c:pt>
                <c:pt idx="617">
                  <c:v>618.0</c:v>
                </c:pt>
                <c:pt idx="618">
                  <c:v>619.0</c:v>
                </c:pt>
                <c:pt idx="619">
                  <c:v>620.0</c:v>
                </c:pt>
                <c:pt idx="620">
                  <c:v>621.0</c:v>
                </c:pt>
                <c:pt idx="621">
                  <c:v>622.0</c:v>
                </c:pt>
                <c:pt idx="622">
                  <c:v>623.0</c:v>
                </c:pt>
                <c:pt idx="623">
                  <c:v>624.0</c:v>
                </c:pt>
                <c:pt idx="624">
                  <c:v>625.0</c:v>
                </c:pt>
                <c:pt idx="625">
                  <c:v>626.0</c:v>
                </c:pt>
                <c:pt idx="626">
                  <c:v>627.0</c:v>
                </c:pt>
                <c:pt idx="627">
                  <c:v>628.0</c:v>
                </c:pt>
                <c:pt idx="628">
                  <c:v>629.0</c:v>
                </c:pt>
                <c:pt idx="629">
                  <c:v>630.0</c:v>
                </c:pt>
                <c:pt idx="630">
                  <c:v>631.0</c:v>
                </c:pt>
                <c:pt idx="631">
                  <c:v>632.0</c:v>
                </c:pt>
                <c:pt idx="632">
                  <c:v>633.0</c:v>
                </c:pt>
                <c:pt idx="633">
                  <c:v>634.0</c:v>
                </c:pt>
                <c:pt idx="634">
                  <c:v>635.0</c:v>
                </c:pt>
                <c:pt idx="635">
                  <c:v>636.0</c:v>
                </c:pt>
                <c:pt idx="636">
                  <c:v>637.0</c:v>
                </c:pt>
                <c:pt idx="637">
                  <c:v>638.0</c:v>
                </c:pt>
                <c:pt idx="638">
                  <c:v>639.0</c:v>
                </c:pt>
                <c:pt idx="639">
                  <c:v>640.0</c:v>
                </c:pt>
                <c:pt idx="640">
                  <c:v>641.0</c:v>
                </c:pt>
                <c:pt idx="641">
                  <c:v>642.0</c:v>
                </c:pt>
                <c:pt idx="642">
                  <c:v>643.0</c:v>
                </c:pt>
                <c:pt idx="643">
                  <c:v>644.0</c:v>
                </c:pt>
                <c:pt idx="644">
                  <c:v>645.0</c:v>
                </c:pt>
                <c:pt idx="645">
                  <c:v>646.0</c:v>
                </c:pt>
                <c:pt idx="646">
                  <c:v>647.0</c:v>
                </c:pt>
                <c:pt idx="647">
                  <c:v>648.0</c:v>
                </c:pt>
                <c:pt idx="648">
                  <c:v>649.0</c:v>
                </c:pt>
                <c:pt idx="649">
                  <c:v>650.0</c:v>
                </c:pt>
                <c:pt idx="650">
                  <c:v>651.0</c:v>
                </c:pt>
                <c:pt idx="651">
                  <c:v>652.0</c:v>
                </c:pt>
                <c:pt idx="652">
                  <c:v>653.0</c:v>
                </c:pt>
                <c:pt idx="653">
                  <c:v>654.0</c:v>
                </c:pt>
                <c:pt idx="654">
                  <c:v>655.0</c:v>
                </c:pt>
                <c:pt idx="655">
                  <c:v>656.0</c:v>
                </c:pt>
                <c:pt idx="656">
                  <c:v>657.0</c:v>
                </c:pt>
                <c:pt idx="657">
                  <c:v>658.0</c:v>
                </c:pt>
                <c:pt idx="658">
                  <c:v>659.0</c:v>
                </c:pt>
                <c:pt idx="659">
                  <c:v>660.0</c:v>
                </c:pt>
                <c:pt idx="660">
                  <c:v>661.0</c:v>
                </c:pt>
                <c:pt idx="661">
                  <c:v>662.0</c:v>
                </c:pt>
                <c:pt idx="662">
                  <c:v>663.0</c:v>
                </c:pt>
                <c:pt idx="663">
                  <c:v>664.0</c:v>
                </c:pt>
                <c:pt idx="664">
                  <c:v>665.0</c:v>
                </c:pt>
                <c:pt idx="665">
                  <c:v>666.0</c:v>
                </c:pt>
                <c:pt idx="666">
                  <c:v>667.0</c:v>
                </c:pt>
                <c:pt idx="667">
                  <c:v>668.0</c:v>
                </c:pt>
                <c:pt idx="668">
                  <c:v>669.0</c:v>
                </c:pt>
                <c:pt idx="669">
                  <c:v>670.0</c:v>
                </c:pt>
                <c:pt idx="670">
                  <c:v>671.0</c:v>
                </c:pt>
                <c:pt idx="671">
                  <c:v>672.0</c:v>
                </c:pt>
                <c:pt idx="672">
                  <c:v>673.0</c:v>
                </c:pt>
                <c:pt idx="673">
                  <c:v>674.0</c:v>
                </c:pt>
                <c:pt idx="674">
                  <c:v>675.0</c:v>
                </c:pt>
                <c:pt idx="675">
                  <c:v>676.0</c:v>
                </c:pt>
                <c:pt idx="676">
                  <c:v>677.0</c:v>
                </c:pt>
                <c:pt idx="677">
                  <c:v>678.0</c:v>
                </c:pt>
                <c:pt idx="678">
                  <c:v>679.0</c:v>
                </c:pt>
                <c:pt idx="679">
                  <c:v>680.0</c:v>
                </c:pt>
                <c:pt idx="680">
                  <c:v>681.0</c:v>
                </c:pt>
                <c:pt idx="681">
                  <c:v>682.0</c:v>
                </c:pt>
                <c:pt idx="682">
                  <c:v>683.0</c:v>
                </c:pt>
                <c:pt idx="683">
                  <c:v>684.0</c:v>
                </c:pt>
                <c:pt idx="684">
                  <c:v>685.0</c:v>
                </c:pt>
                <c:pt idx="685">
                  <c:v>686.0</c:v>
                </c:pt>
                <c:pt idx="686">
                  <c:v>687.0</c:v>
                </c:pt>
                <c:pt idx="687">
                  <c:v>688.0</c:v>
                </c:pt>
                <c:pt idx="688">
                  <c:v>689.0</c:v>
                </c:pt>
                <c:pt idx="689">
                  <c:v>690.0</c:v>
                </c:pt>
                <c:pt idx="690">
                  <c:v>691.0</c:v>
                </c:pt>
                <c:pt idx="691">
                  <c:v>692.0</c:v>
                </c:pt>
                <c:pt idx="692">
                  <c:v>693.0</c:v>
                </c:pt>
                <c:pt idx="693">
                  <c:v>694.0</c:v>
                </c:pt>
                <c:pt idx="694">
                  <c:v>695.0</c:v>
                </c:pt>
                <c:pt idx="695">
                  <c:v>696.0</c:v>
                </c:pt>
                <c:pt idx="696">
                  <c:v>697.0</c:v>
                </c:pt>
                <c:pt idx="697">
                  <c:v>698.0</c:v>
                </c:pt>
                <c:pt idx="698">
                  <c:v>699.0</c:v>
                </c:pt>
                <c:pt idx="699">
                  <c:v>700.0</c:v>
                </c:pt>
                <c:pt idx="700">
                  <c:v>701.0</c:v>
                </c:pt>
                <c:pt idx="701">
                  <c:v>702.0</c:v>
                </c:pt>
                <c:pt idx="702">
                  <c:v>703.0</c:v>
                </c:pt>
                <c:pt idx="703">
                  <c:v>704.0</c:v>
                </c:pt>
                <c:pt idx="704">
                  <c:v>705.0</c:v>
                </c:pt>
                <c:pt idx="705">
                  <c:v>706.0</c:v>
                </c:pt>
                <c:pt idx="706">
                  <c:v>707.0</c:v>
                </c:pt>
                <c:pt idx="707">
                  <c:v>708.0</c:v>
                </c:pt>
                <c:pt idx="708">
                  <c:v>709.0</c:v>
                </c:pt>
                <c:pt idx="709">
                  <c:v>710.0</c:v>
                </c:pt>
                <c:pt idx="710">
                  <c:v>711.0</c:v>
                </c:pt>
                <c:pt idx="711">
                  <c:v>712.0</c:v>
                </c:pt>
                <c:pt idx="712">
                  <c:v>713.0</c:v>
                </c:pt>
                <c:pt idx="713">
                  <c:v>714.0</c:v>
                </c:pt>
                <c:pt idx="714">
                  <c:v>715.0</c:v>
                </c:pt>
                <c:pt idx="715">
                  <c:v>716.0</c:v>
                </c:pt>
                <c:pt idx="716">
                  <c:v>717.0</c:v>
                </c:pt>
                <c:pt idx="717">
                  <c:v>718.0</c:v>
                </c:pt>
                <c:pt idx="718">
                  <c:v>719.0</c:v>
                </c:pt>
                <c:pt idx="719">
                  <c:v>720.0</c:v>
                </c:pt>
                <c:pt idx="720">
                  <c:v>721.0</c:v>
                </c:pt>
                <c:pt idx="721">
                  <c:v>722.0</c:v>
                </c:pt>
                <c:pt idx="722">
                  <c:v>723.0</c:v>
                </c:pt>
                <c:pt idx="723">
                  <c:v>724.0</c:v>
                </c:pt>
                <c:pt idx="724">
                  <c:v>725.0</c:v>
                </c:pt>
                <c:pt idx="725">
                  <c:v>726.0</c:v>
                </c:pt>
                <c:pt idx="726">
                  <c:v>727.0</c:v>
                </c:pt>
                <c:pt idx="727">
                  <c:v>728.0</c:v>
                </c:pt>
                <c:pt idx="728">
                  <c:v>729.0</c:v>
                </c:pt>
                <c:pt idx="729">
                  <c:v>730.0</c:v>
                </c:pt>
              </c:numCache>
            </c:numRef>
          </c:xVal>
          <c:yVal>
            <c:numRef>
              <c:f>Sheet1!$G$2:$G$731</c:f>
              <c:numCache>
                <c:formatCode>General</c:formatCode>
                <c:ptCount val="730"/>
                <c:pt idx="0">
                  <c:v>8.578</c:v>
                </c:pt>
                <c:pt idx="1">
                  <c:v>8.593</c:v>
                </c:pt>
                <c:pt idx="2">
                  <c:v>8.61</c:v>
                </c:pt>
                <c:pt idx="3">
                  <c:v>8.629</c:v>
                </c:pt>
                <c:pt idx="4">
                  <c:v>8.649</c:v>
                </c:pt>
                <c:pt idx="5">
                  <c:v>8.67</c:v>
                </c:pt>
                <c:pt idx="6">
                  <c:v>8.692</c:v>
                </c:pt>
                <c:pt idx="7">
                  <c:v>8.716</c:v>
                </c:pt>
                <c:pt idx="8">
                  <c:v>8.741</c:v>
                </c:pt>
                <c:pt idx="9">
                  <c:v>8.767</c:v>
                </c:pt>
                <c:pt idx="10">
                  <c:v>8.795</c:v>
                </c:pt>
                <c:pt idx="11">
                  <c:v>8.823</c:v>
                </c:pt>
                <c:pt idx="12">
                  <c:v>8.853</c:v>
                </c:pt>
                <c:pt idx="13">
                  <c:v>8.884</c:v>
                </c:pt>
                <c:pt idx="14">
                  <c:v>8.916</c:v>
                </c:pt>
                <c:pt idx="15">
                  <c:v>8.949</c:v>
                </c:pt>
                <c:pt idx="16">
                  <c:v>8.983</c:v>
                </c:pt>
                <c:pt idx="17">
                  <c:v>9.018000000000001</c:v>
                </c:pt>
                <c:pt idx="18">
                  <c:v>9.054</c:v>
                </c:pt>
                <c:pt idx="19">
                  <c:v>9.091</c:v>
                </c:pt>
                <c:pt idx="20">
                  <c:v>9.129</c:v>
                </c:pt>
                <c:pt idx="21">
                  <c:v>9.168</c:v>
                </c:pt>
                <c:pt idx="22">
                  <c:v>9.208</c:v>
                </c:pt>
                <c:pt idx="23">
                  <c:v>9.248</c:v>
                </c:pt>
                <c:pt idx="24">
                  <c:v>9.289</c:v>
                </c:pt>
                <c:pt idx="25">
                  <c:v>9.331</c:v>
                </c:pt>
                <c:pt idx="26">
                  <c:v>9.374</c:v>
                </c:pt>
                <c:pt idx="27">
                  <c:v>9.418</c:v>
                </c:pt>
                <c:pt idx="28">
                  <c:v>9.462</c:v>
                </c:pt>
                <c:pt idx="29">
                  <c:v>9.507</c:v>
                </c:pt>
                <c:pt idx="30">
                  <c:v>9.553</c:v>
                </c:pt>
                <c:pt idx="31">
                  <c:v>9.599</c:v>
                </c:pt>
                <c:pt idx="32">
                  <c:v>9.646000000000001</c:v>
                </c:pt>
                <c:pt idx="33">
                  <c:v>9.693</c:v>
                </c:pt>
                <c:pt idx="34">
                  <c:v>9.741</c:v>
                </c:pt>
                <c:pt idx="35">
                  <c:v>9.79</c:v>
                </c:pt>
                <c:pt idx="36">
                  <c:v>9.839</c:v>
                </c:pt>
                <c:pt idx="37">
                  <c:v>9.888</c:v>
                </c:pt>
                <c:pt idx="38">
                  <c:v>9.938000000000001</c:v>
                </c:pt>
                <c:pt idx="39">
                  <c:v>9.989</c:v>
                </c:pt>
                <c:pt idx="40">
                  <c:v>10.039</c:v>
                </c:pt>
                <c:pt idx="41">
                  <c:v>10.09</c:v>
                </c:pt>
                <c:pt idx="42">
                  <c:v>10.142</c:v>
                </c:pt>
                <c:pt idx="43">
                  <c:v>10.194</c:v>
                </c:pt>
                <c:pt idx="44">
                  <c:v>10.246</c:v>
                </c:pt>
                <c:pt idx="45">
                  <c:v>10.299</c:v>
                </c:pt>
                <c:pt idx="46">
                  <c:v>10.352</c:v>
                </c:pt>
                <c:pt idx="47">
                  <c:v>10.405</c:v>
                </c:pt>
                <c:pt idx="48">
                  <c:v>10.458</c:v>
                </c:pt>
                <c:pt idx="49">
                  <c:v>10.512</c:v>
                </c:pt>
                <c:pt idx="50">
                  <c:v>10.566</c:v>
                </c:pt>
                <c:pt idx="51">
                  <c:v>10.62</c:v>
                </c:pt>
                <c:pt idx="52">
                  <c:v>10.674</c:v>
                </c:pt>
                <c:pt idx="53">
                  <c:v>10.729</c:v>
                </c:pt>
                <c:pt idx="54">
                  <c:v>10.783</c:v>
                </c:pt>
                <c:pt idx="55">
                  <c:v>10.838</c:v>
                </c:pt>
                <c:pt idx="56">
                  <c:v>10.893</c:v>
                </c:pt>
                <c:pt idx="57">
                  <c:v>10.949</c:v>
                </c:pt>
                <c:pt idx="58">
                  <c:v>11.004</c:v>
                </c:pt>
                <c:pt idx="59">
                  <c:v>11.06</c:v>
                </c:pt>
                <c:pt idx="60">
                  <c:v>11.115</c:v>
                </c:pt>
                <c:pt idx="61">
                  <c:v>11.171</c:v>
                </c:pt>
                <c:pt idx="62">
                  <c:v>11.227</c:v>
                </c:pt>
                <c:pt idx="63">
                  <c:v>11.283</c:v>
                </c:pt>
                <c:pt idx="64">
                  <c:v>11.339</c:v>
                </c:pt>
                <c:pt idx="65">
                  <c:v>11.395</c:v>
                </c:pt>
                <c:pt idx="66">
                  <c:v>11.451</c:v>
                </c:pt>
                <c:pt idx="67">
                  <c:v>11.508</c:v>
                </c:pt>
                <c:pt idx="68">
                  <c:v>11.564</c:v>
                </c:pt>
                <c:pt idx="69">
                  <c:v>11.62</c:v>
                </c:pt>
                <c:pt idx="70">
                  <c:v>11.677</c:v>
                </c:pt>
                <c:pt idx="71">
                  <c:v>11.733</c:v>
                </c:pt>
                <c:pt idx="72">
                  <c:v>11.79</c:v>
                </c:pt>
                <c:pt idx="73">
                  <c:v>11.846</c:v>
                </c:pt>
                <c:pt idx="74">
                  <c:v>11.903</c:v>
                </c:pt>
                <c:pt idx="75">
                  <c:v>11.959</c:v>
                </c:pt>
                <c:pt idx="76">
                  <c:v>12.016</c:v>
                </c:pt>
                <c:pt idx="77">
                  <c:v>12.072</c:v>
                </c:pt>
                <c:pt idx="78">
                  <c:v>12.129</c:v>
                </c:pt>
                <c:pt idx="79">
                  <c:v>12.185</c:v>
                </c:pt>
                <c:pt idx="80">
                  <c:v>12.242</c:v>
                </c:pt>
                <c:pt idx="81">
                  <c:v>12.298</c:v>
                </c:pt>
                <c:pt idx="82">
                  <c:v>12.355</c:v>
                </c:pt>
                <c:pt idx="83">
                  <c:v>12.411</c:v>
                </c:pt>
                <c:pt idx="84">
                  <c:v>12.468</c:v>
                </c:pt>
                <c:pt idx="85">
                  <c:v>12.524</c:v>
                </c:pt>
                <c:pt idx="86">
                  <c:v>12.58</c:v>
                </c:pt>
                <c:pt idx="87">
                  <c:v>12.636</c:v>
                </c:pt>
                <c:pt idx="88">
                  <c:v>12.692</c:v>
                </c:pt>
                <c:pt idx="89">
                  <c:v>12.748</c:v>
                </c:pt>
                <c:pt idx="90">
                  <c:v>12.804</c:v>
                </c:pt>
                <c:pt idx="91">
                  <c:v>12.86</c:v>
                </c:pt>
                <c:pt idx="92">
                  <c:v>12.916</c:v>
                </c:pt>
                <c:pt idx="93">
                  <c:v>12.972</c:v>
                </c:pt>
                <c:pt idx="94">
                  <c:v>13.027</c:v>
                </c:pt>
                <c:pt idx="95">
                  <c:v>13.083</c:v>
                </c:pt>
                <c:pt idx="96">
                  <c:v>13.138</c:v>
                </c:pt>
                <c:pt idx="97">
                  <c:v>13.193</c:v>
                </c:pt>
                <c:pt idx="98">
                  <c:v>13.249</c:v>
                </c:pt>
                <c:pt idx="99">
                  <c:v>13.303</c:v>
                </c:pt>
                <c:pt idx="100">
                  <c:v>13.358</c:v>
                </c:pt>
                <c:pt idx="101">
                  <c:v>13.413</c:v>
                </c:pt>
                <c:pt idx="102">
                  <c:v>13.467</c:v>
                </c:pt>
                <c:pt idx="103">
                  <c:v>13.521</c:v>
                </c:pt>
                <c:pt idx="104">
                  <c:v>13.575</c:v>
                </c:pt>
                <c:pt idx="105">
                  <c:v>13.629</c:v>
                </c:pt>
                <c:pt idx="106">
                  <c:v>13.683</c:v>
                </c:pt>
                <c:pt idx="107">
                  <c:v>13.736</c:v>
                </c:pt>
                <c:pt idx="108">
                  <c:v>13.789</c:v>
                </c:pt>
                <c:pt idx="109">
                  <c:v>13.842</c:v>
                </c:pt>
                <c:pt idx="110">
                  <c:v>13.895</c:v>
                </c:pt>
                <c:pt idx="111">
                  <c:v>13.947</c:v>
                </c:pt>
                <c:pt idx="112">
                  <c:v>13.999</c:v>
                </c:pt>
                <c:pt idx="113">
                  <c:v>14.051</c:v>
                </c:pt>
                <c:pt idx="114">
                  <c:v>14.103</c:v>
                </c:pt>
                <c:pt idx="115">
                  <c:v>14.154</c:v>
                </c:pt>
                <c:pt idx="116">
                  <c:v>14.205</c:v>
                </c:pt>
                <c:pt idx="117">
                  <c:v>14.255</c:v>
                </c:pt>
                <c:pt idx="118">
                  <c:v>14.305</c:v>
                </c:pt>
                <c:pt idx="119">
                  <c:v>14.355</c:v>
                </c:pt>
                <c:pt idx="120">
                  <c:v>14.404</c:v>
                </c:pt>
                <c:pt idx="121">
                  <c:v>14.453</c:v>
                </c:pt>
                <c:pt idx="122">
                  <c:v>14.502</c:v>
                </c:pt>
                <c:pt idx="123">
                  <c:v>14.55</c:v>
                </c:pt>
                <c:pt idx="124">
                  <c:v>14.597</c:v>
                </c:pt>
                <c:pt idx="125">
                  <c:v>14.644</c:v>
                </c:pt>
                <c:pt idx="126">
                  <c:v>14.691</c:v>
                </c:pt>
                <c:pt idx="127">
                  <c:v>14.737</c:v>
                </c:pt>
                <c:pt idx="128">
                  <c:v>14.782</c:v>
                </c:pt>
                <c:pt idx="129">
                  <c:v>14.827</c:v>
                </c:pt>
                <c:pt idx="130">
                  <c:v>14.871</c:v>
                </c:pt>
                <c:pt idx="131">
                  <c:v>14.915</c:v>
                </c:pt>
                <c:pt idx="132">
                  <c:v>14.958</c:v>
                </c:pt>
                <c:pt idx="133">
                  <c:v>15.0</c:v>
                </c:pt>
                <c:pt idx="134">
                  <c:v>15.042</c:v>
                </c:pt>
                <c:pt idx="135">
                  <c:v>15.083</c:v>
                </c:pt>
                <c:pt idx="136">
                  <c:v>15.123</c:v>
                </c:pt>
                <c:pt idx="137">
                  <c:v>15.162</c:v>
                </c:pt>
                <c:pt idx="138">
                  <c:v>15.201</c:v>
                </c:pt>
                <c:pt idx="139">
                  <c:v>15.239</c:v>
                </c:pt>
                <c:pt idx="140">
                  <c:v>15.276</c:v>
                </c:pt>
                <c:pt idx="141">
                  <c:v>15.312</c:v>
                </c:pt>
                <c:pt idx="142">
                  <c:v>15.347</c:v>
                </c:pt>
                <c:pt idx="143">
                  <c:v>15.382</c:v>
                </c:pt>
                <c:pt idx="144">
                  <c:v>15.415</c:v>
                </c:pt>
                <c:pt idx="145">
                  <c:v>15.448</c:v>
                </c:pt>
                <c:pt idx="146">
                  <c:v>15.479</c:v>
                </c:pt>
                <c:pt idx="147">
                  <c:v>15.51</c:v>
                </c:pt>
                <c:pt idx="148">
                  <c:v>15.539</c:v>
                </c:pt>
                <c:pt idx="149">
                  <c:v>15.568</c:v>
                </c:pt>
                <c:pt idx="150">
                  <c:v>15.595</c:v>
                </c:pt>
                <c:pt idx="151">
                  <c:v>15.622</c:v>
                </c:pt>
                <c:pt idx="152">
                  <c:v>15.647</c:v>
                </c:pt>
                <c:pt idx="153">
                  <c:v>15.671</c:v>
                </c:pt>
                <c:pt idx="154">
                  <c:v>15.694</c:v>
                </c:pt>
                <c:pt idx="155">
                  <c:v>15.716</c:v>
                </c:pt>
                <c:pt idx="156">
                  <c:v>15.736</c:v>
                </c:pt>
                <c:pt idx="157">
                  <c:v>15.756</c:v>
                </c:pt>
                <c:pt idx="158">
                  <c:v>15.774</c:v>
                </c:pt>
                <c:pt idx="159">
                  <c:v>15.791</c:v>
                </c:pt>
                <c:pt idx="160">
                  <c:v>15.807</c:v>
                </c:pt>
                <c:pt idx="161">
                  <c:v>15.821</c:v>
                </c:pt>
                <c:pt idx="162">
                  <c:v>15.834</c:v>
                </c:pt>
                <c:pt idx="163">
                  <c:v>15.846</c:v>
                </c:pt>
                <c:pt idx="164">
                  <c:v>15.857</c:v>
                </c:pt>
                <c:pt idx="165">
                  <c:v>15.866</c:v>
                </c:pt>
                <c:pt idx="166">
                  <c:v>15.874</c:v>
                </c:pt>
                <c:pt idx="167">
                  <c:v>15.88</c:v>
                </c:pt>
                <c:pt idx="168">
                  <c:v>15.886</c:v>
                </c:pt>
                <c:pt idx="169">
                  <c:v>15.889</c:v>
                </c:pt>
                <c:pt idx="170">
                  <c:v>15.892</c:v>
                </c:pt>
                <c:pt idx="171">
                  <c:v>15.893</c:v>
                </c:pt>
                <c:pt idx="172">
                  <c:v>15.893</c:v>
                </c:pt>
                <c:pt idx="173">
                  <c:v>15.891</c:v>
                </c:pt>
                <c:pt idx="174">
                  <c:v>15.889</c:v>
                </c:pt>
                <c:pt idx="175">
                  <c:v>15.884</c:v>
                </c:pt>
                <c:pt idx="176">
                  <c:v>15.879</c:v>
                </c:pt>
                <c:pt idx="177">
                  <c:v>15.872</c:v>
                </c:pt>
                <c:pt idx="178">
                  <c:v>15.864</c:v>
                </c:pt>
                <c:pt idx="179">
                  <c:v>15.854</c:v>
                </c:pt>
                <c:pt idx="180">
                  <c:v>15.843</c:v>
                </c:pt>
                <c:pt idx="181">
                  <c:v>15.831</c:v>
                </c:pt>
                <c:pt idx="182">
                  <c:v>15.818</c:v>
                </c:pt>
                <c:pt idx="183">
                  <c:v>15.803</c:v>
                </c:pt>
                <c:pt idx="184">
                  <c:v>15.787</c:v>
                </c:pt>
                <c:pt idx="185">
                  <c:v>15.77</c:v>
                </c:pt>
                <c:pt idx="186">
                  <c:v>15.752</c:v>
                </c:pt>
                <c:pt idx="187">
                  <c:v>15.732</c:v>
                </c:pt>
                <c:pt idx="188">
                  <c:v>15.711</c:v>
                </c:pt>
                <c:pt idx="189">
                  <c:v>15.689</c:v>
                </c:pt>
                <c:pt idx="190">
                  <c:v>15.666</c:v>
                </c:pt>
                <c:pt idx="191">
                  <c:v>15.642</c:v>
                </c:pt>
                <c:pt idx="192">
                  <c:v>15.617</c:v>
                </c:pt>
                <c:pt idx="193">
                  <c:v>15.59</c:v>
                </c:pt>
                <c:pt idx="194">
                  <c:v>15.563</c:v>
                </c:pt>
                <c:pt idx="195">
                  <c:v>15.534</c:v>
                </c:pt>
                <c:pt idx="196">
                  <c:v>15.505</c:v>
                </c:pt>
                <c:pt idx="197">
                  <c:v>15.474</c:v>
                </c:pt>
                <c:pt idx="198">
                  <c:v>15.443</c:v>
                </c:pt>
                <c:pt idx="199">
                  <c:v>15.41</c:v>
                </c:pt>
                <c:pt idx="200">
                  <c:v>15.377</c:v>
                </c:pt>
                <c:pt idx="201">
                  <c:v>15.343</c:v>
                </c:pt>
                <c:pt idx="202">
                  <c:v>15.308</c:v>
                </c:pt>
                <c:pt idx="203">
                  <c:v>15.272</c:v>
                </c:pt>
                <c:pt idx="204">
                  <c:v>15.235</c:v>
                </c:pt>
                <c:pt idx="205">
                  <c:v>15.197</c:v>
                </c:pt>
                <c:pt idx="206">
                  <c:v>15.159</c:v>
                </c:pt>
                <c:pt idx="207">
                  <c:v>15.12</c:v>
                </c:pt>
                <c:pt idx="208">
                  <c:v>15.08</c:v>
                </c:pt>
                <c:pt idx="209">
                  <c:v>15.039</c:v>
                </c:pt>
                <c:pt idx="210">
                  <c:v>14.998</c:v>
                </c:pt>
                <c:pt idx="211">
                  <c:v>14.956</c:v>
                </c:pt>
                <c:pt idx="212">
                  <c:v>14.913</c:v>
                </c:pt>
                <c:pt idx="213">
                  <c:v>14.87</c:v>
                </c:pt>
                <c:pt idx="214">
                  <c:v>14.826</c:v>
                </c:pt>
                <c:pt idx="215">
                  <c:v>14.782</c:v>
                </c:pt>
                <c:pt idx="216">
                  <c:v>14.737</c:v>
                </c:pt>
                <c:pt idx="217">
                  <c:v>14.691</c:v>
                </c:pt>
                <c:pt idx="218">
                  <c:v>14.645</c:v>
                </c:pt>
                <c:pt idx="219">
                  <c:v>14.599</c:v>
                </c:pt>
                <c:pt idx="220">
                  <c:v>14.552</c:v>
                </c:pt>
                <c:pt idx="221">
                  <c:v>14.505</c:v>
                </c:pt>
                <c:pt idx="222">
                  <c:v>14.457</c:v>
                </c:pt>
                <c:pt idx="223">
                  <c:v>14.408</c:v>
                </c:pt>
                <c:pt idx="224">
                  <c:v>14.36</c:v>
                </c:pt>
                <c:pt idx="225">
                  <c:v>14.311</c:v>
                </c:pt>
                <c:pt idx="226">
                  <c:v>14.261</c:v>
                </c:pt>
                <c:pt idx="227">
                  <c:v>14.212</c:v>
                </c:pt>
                <c:pt idx="228">
                  <c:v>14.161</c:v>
                </c:pt>
                <c:pt idx="229">
                  <c:v>14.111</c:v>
                </c:pt>
                <c:pt idx="230">
                  <c:v>14.06</c:v>
                </c:pt>
                <c:pt idx="231">
                  <c:v>14.009</c:v>
                </c:pt>
                <c:pt idx="232">
                  <c:v>13.958</c:v>
                </c:pt>
                <c:pt idx="233">
                  <c:v>13.906</c:v>
                </c:pt>
                <c:pt idx="234">
                  <c:v>13.854</c:v>
                </c:pt>
                <c:pt idx="235">
                  <c:v>13.802</c:v>
                </c:pt>
                <c:pt idx="236">
                  <c:v>13.75</c:v>
                </c:pt>
                <c:pt idx="237">
                  <c:v>13.697</c:v>
                </c:pt>
                <c:pt idx="238">
                  <c:v>13.644</c:v>
                </c:pt>
                <c:pt idx="239">
                  <c:v>13.591</c:v>
                </c:pt>
                <c:pt idx="240">
                  <c:v>13.538</c:v>
                </c:pt>
                <c:pt idx="241">
                  <c:v>13.484</c:v>
                </c:pt>
                <c:pt idx="242">
                  <c:v>13.431</c:v>
                </c:pt>
                <c:pt idx="243">
                  <c:v>13.377</c:v>
                </c:pt>
                <c:pt idx="244">
                  <c:v>13.323</c:v>
                </c:pt>
                <c:pt idx="245">
                  <c:v>13.269</c:v>
                </c:pt>
                <c:pt idx="246">
                  <c:v>13.215</c:v>
                </c:pt>
                <c:pt idx="247">
                  <c:v>13.16</c:v>
                </c:pt>
                <c:pt idx="248">
                  <c:v>13.106</c:v>
                </c:pt>
                <c:pt idx="249">
                  <c:v>13.051</c:v>
                </c:pt>
                <c:pt idx="250">
                  <c:v>12.997</c:v>
                </c:pt>
                <c:pt idx="251">
                  <c:v>12.942</c:v>
                </c:pt>
                <c:pt idx="252">
                  <c:v>12.887</c:v>
                </c:pt>
                <c:pt idx="253">
                  <c:v>12.832</c:v>
                </c:pt>
                <c:pt idx="254">
                  <c:v>12.777</c:v>
                </c:pt>
                <c:pt idx="255">
                  <c:v>12.722</c:v>
                </c:pt>
                <c:pt idx="256">
                  <c:v>12.667</c:v>
                </c:pt>
                <c:pt idx="257">
                  <c:v>12.611</c:v>
                </c:pt>
                <c:pt idx="258">
                  <c:v>12.556</c:v>
                </c:pt>
                <c:pt idx="259">
                  <c:v>12.501</c:v>
                </c:pt>
                <c:pt idx="260">
                  <c:v>12.445</c:v>
                </c:pt>
                <c:pt idx="261">
                  <c:v>12.39</c:v>
                </c:pt>
                <c:pt idx="262">
                  <c:v>12.334</c:v>
                </c:pt>
                <c:pt idx="263">
                  <c:v>12.279</c:v>
                </c:pt>
                <c:pt idx="264">
                  <c:v>12.223</c:v>
                </c:pt>
                <c:pt idx="265">
                  <c:v>12.167</c:v>
                </c:pt>
                <c:pt idx="266">
                  <c:v>12.112</c:v>
                </c:pt>
                <c:pt idx="267">
                  <c:v>12.056</c:v>
                </c:pt>
                <c:pt idx="268">
                  <c:v>12.0</c:v>
                </c:pt>
                <c:pt idx="269">
                  <c:v>11.944</c:v>
                </c:pt>
                <c:pt idx="270">
                  <c:v>11.889</c:v>
                </c:pt>
                <c:pt idx="271">
                  <c:v>11.833</c:v>
                </c:pt>
                <c:pt idx="272">
                  <c:v>11.777</c:v>
                </c:pt>
                <c:pt idx="273">
                  <c:v>11.722</c:v>
                </c:pt>
                <c:pt idx="274">
                  <c:v>11.666</c:v>
                </c:pt>
                <c:pt idx="275">
                  <c:v>11.611</c:v>
                </c:pt>
                <c:pt idx="276">
                  <c:v>11.555</c:v>
                </c:pt>
                <c:pt idx="277">
                  <c:v>11.5</c:v>
                </c:pt>
                <c:pt idx="278">
                  <c:v>11.444</c:v>
                </c:pt>
                <c:pt idx="279">
                  <c:v>11.389</c:v>
                </c:pt>
                <c:pt idx="280">
                  <c:v>11.333</c:v>
                </c:pt>
                <c:pt idx="281">
                  <c:v>11.278</c:v>
                </c:pt>
                <c:pt idx="282">
                  <c:v>11.223</c:v>
                </c:pt>
                <c:pt idx="283">
                  <c:v>11.168</c:v>
                </c:pt>
                <c:pt idx="284">
                  <c:v>11.113</c:v>
                </c:pt>
                <c:pt idx="285">
                  <c:v>11.058</c:v>
                </c:pt>
                <c:pt idx="286">
                  <c:v>11.004</c:v>
                </c:pt>
                <c:pt idx="287">
                  <c:v>10.949</c:v>
                </c:pt>
                <c:pt idx="288">
                  <c:v>10.895</c:v>
                </c:pt>
                <c:pt idx="289">
                  <c:v>10.84</c:v>
                </c:pt>
                <c:pt idx="290">
                  <c:v>10.786</c:v>
                </c:pt>
                <c:pt idx="291">
                  <c:v>10.732</c:v>
                </c:pt>
                <c:pt idx="292">
                  <c:v>10.678</c:v>
                </c:pt>
                <c:pt idx="293">
                  <c:v>10.625</c:v>
                </c:pt>
                <c:pt idx="294">
                  <c:v>10.571</c:v>
                </c:pt>
                <c:pt idx="295">
                  <c:v>10.518</c:v>
                </c:pt>
                <c:pt idx="296">
                  <c:v>10.465</c:v>
                </c:pt>
                <c:pt idx="297">
                  <c:v>10.412</c:v>
                </c:pt>
                <c:pt idx="298">
                  <c:v>10.36</c:v>
                </c:pt>
                <c:pt idx="299">
                  <c:v>10.307</c:v>
                </c:pt>
                <c:pt idx="300">
                  <c:v>10.255</c:v>
                </c:pt>
                <c:pt idx="301">
                  <c:v>10.204</c:v>
                </c:pt>
                <c:pt idx="302">
                  <c:v>10.152</c:v>
                </c:pt>
                <c:pt idx="303">
                  <c:v>10.101</c:v>
                </c:pt>
                <c:pt idx="304">
                  <c:v>10.051</c:v>
                </c:pt>
                <c:pt idx="305">
                  <c:v>10.0</c:v>
                </c:pt>
                <c:pt idx="306">
                  <c:v>9.951</c:v>
                </c:pt>
                <c:pt idx="307">
                  <c:v>9.901</c:v>
                </c:pt>
                <c:pt idx="308">
                  <c:v>9.852</c:v>
                </c:pt>
                <c:pt idx="309">
                  <c:v>9.804</c:v>
                </c:pt>
                <c:pt idx="310">
                  <c:v>9.756</c:v>
                </c:pt>
                <c:pt idx="311">
                  <c:v>9.708</c:v>
                </c:pt>
                <c:pt idx="312">
                  <c:v>9.661</c:v>
                </c:pt>
                <c:pt idx="313">
                  <c:v>9.614000000000001</c:v>
                </c:pt>
                <c:pt idx="314">
                  <c:v>9.568</c:v>
                </c:pt>
                <c:pt idx="315">
                  <c:v>9.523</c:v>
                </c:pt>
                <c:pt idx="316">
                  <c:v>9.478</c:v>
                </c:pt>
                <c:pt idx="317">
                  <c:v>9.434</c:v>
                </c:pt>
                <c:pt idx="318">
                  <c:v>9.391</c:v>
                </c:pt>
                <c:pt idx="319">
                  <c:v>9.348000000000001</c:v>
                </c:pt>
                <c:pt idx="320">
                  <c:v>9.306</c:v>
                </c:pt>
                <c:pt idx="321">
                  <c:v>9.265</c:v>
                </c:pt>
                <c:pt idx="322">
                  <c:v>9.224</c:v>
                </c:pt>
                <c:pt idx="323">
                  <c:v>9.184</c:v>
                </c:pt>
                <c:pt idx="324">
                  <c:v>9.146000000000001</c:v>
                </c:pt>
                <c:pt idx="325">
                  <c:v>9.107</c:v>
                </c:pt>
                <c:pt idx="326">
                  <c:v>9.07</c:v>
                </c:pt>
                <c:pt idx="327">
                  <c:v>9.034000000000001</c:v>
                </c:pt>
                <c:pt idx="328">
                  <c:v>8.999</c:v>
                </c:pt>
                <c:pt idx="329">
                  <c:v>8.965</c:v>
                </c:pt>
                <c:pt idx="330">
                  <c:v>8.931</c:v>
                </c:pt>
                <c:pt idx="331">
                  <c:v>8.899</c:v>
                </c:pt>
                <c:pt idx="332">
                  <c:v>8.868</c:v>
                </c:pt>
                <c:pt idx="333">
                  <c:v>8.838</c:v>
                </c:pt>
                <c:pt idx="334">
                  <c:v>8.809</c:v>
                </c:pt>
                <c:pt idx="335">
                  <c:v>8.781000000000001</c:v>
                </c:pt>
                <c:pt idx="336">
                  <c:v>8.754</c:v>
                </c:pt>
                <c:pt idx="337">
                  <c:v>8.729</c:v>
                </c:pt>
                <c:pt idx="338">
                  <c:v>8.704000000000001</c:v>
                </c:pt>
                <c:pt idx="339">
                  <c:v>8.681</c:v>
                </c:pt>
                <c:pt idx="340">
                  <c:v>8.66</c:v>
                </c:pt>
                <c:pt idx="341">
                  <c:v>8.639</c:v>
                </c:pt>
                <c:pt idx="342">
                  <c:v>8.62</c:v>
                </c:pt>
                <c:pt idx="343">
                  <c:v>8.602</c:v>
                </c:pt>
                <c:pt idx="344">
                  <c:v>8.586</c:v>
                </c:pt>
                <c:pt idx="345">
                  <c:v>8.571</c:v>
                </c:pt>
                <c:pt idx="346">
                  <c:v>8.557</c:v>
                </c:pt>
                <c:pt idx="347">
                  <c:v>8.545</c:v>
                </c:pt>
                <c:pt idx="348">
                  <c:v>8.534000000000001</c:v>
                </c:pt>
                <c:pt idx="349">
                  <c:v>8.525</c:v>
                </c:pt>
                <c:pt idx="350">
                  <c:v>8.517</c:v>
                </c:pt>
                <c:pt idx="351">
                  <c:v>8.51</c:v>
                </c:pt>
                <c:pt idx="352">
                  <c:v>8.505</c:v>
                </c:pt>
                <c:pt idx="353">
                  <c:v>8.502</c:v>
                </c:pt>
                <c:pt idx="354">
                  <c:v>8.5</c:v>
                </c:pt>
                <c:pt idx="355">
                  <c:v>8.499</c:v>
                </c:pt>
                <c:pt idx="356">
                  <c:v>8.5</c:v>
                </c:pt>
                <c:pt idx="357">
                  <c:v>8.502</c:v>
                </c:pt>
                <c:pt idx="358">
                  <c:v>8.506</c:v>
                </c:pt>
                <c:pt idx="359">
                  <c:v>8.512</c:v>
                </c:pt>
                <c:pt idx="360">
                  <c:v>8.518000000000001</c:v>
                </c:pt>
                <c:pt idx="361">
                  <c:v>8.527</c:v>
                </c:pt>
                <c:pt idx="362">
                  <c:v>8.536</c:v>
                </c:pt>
                <c:pt idx="363">
                  <c:v>8.548</c:v>
                </c:pt>
                <c:pt idx="364">
                  <c:v>8.56</c:v>
                </c:pt>
                <c:pt idx="365">
                  <c:v>8.578</c:v>
                </c:pt>
                <c:pt idx="366">
                  <c:v>8.593</c:v>
                </c:pt>
                <c:pt idx="367">
                  <c:v>8.61</c:v>
                </c:pt>
                <c:pt idx="368">
                  <c:v>8.629</c:v>
                </c:pt>
                <c:pt idx="369">
                  <c:v>8.649</c:v>
                </c:pt>
                <c:pt idx="370">
                  <c:v>8.67</c:v>
                </c:pt>
                <c:pt idx="371">
                  <c:v>8.692</c:v>
                </c:pt>
                <c:pt idx="372">
                  <c:v>8.716</c:v>
                </c:pt>
                <c:pt idx="373">
                  <c:v>8.741</c:v>
                </c:pt>
                <c:pt idx="374">
                  <c:v>8.767</c:v>
                </c:pt>
                <c:pt idx="375">
                  <c:v>8.795</c:v>
                </c:pt>
                <c:pt idx="376">
                  <c:v>8.823</c:v>
                </c:pt>
                <c:pt idx="377">
                  <c:v>8.853</c:v>
                </c:pt>
                <c:pt idx="378">
                  <c:v>8.884</c:v>
                </c:pt>
                <c:pt idx="379">
                  <c:v>8.916</c:v>
                </c:pt>
                <c:pt idx="380">
                  <c:v>8.949</c:v>
                </c:pt>
                <c:pt idx="381">
                  <c:v>8.983</c:v>
                </c:pt>
                <c:pt idx="382">
                  <c:v>9.018000000000001</c:v>
                </c:pt>
                <c:pt idx="383">
                  <c:v>9.054</c:v>
                </c:pt>
                <c:pt idx="384">
                  <c:v>9.091</c:v>
                </c:pt>
                <c:pt idx="385">
                  <c:v>9.129</c:v>
                </c:pt>
                <c:pt idx="386">
                  <c:v>9.168</c:v>
                </c:pt>
                <c:pt idx="387">
                  <c:v>9.208</c:v>
                </c:pt>
                <c:pt idx="388">
                  <c:v>9.248</c:v>
                </c:pt>
                <c:pt idx="389">
                  <c:v>9.289</c:v>
                </c:pt>
                <c:pt idx="390">
                  <c:v>9.331</c:v>
                </c:pt>
                <c:pt idx="391">
                  <c:v>9.374</c:v>
                </c:pt>
                <c:pt idx="392">
                  <c:v>9.418</c:v>
                </c:pt>
                <c:pt idx="393">
                  <c:v>9.462</c:v>
                </c:pt>
                <c:pt idx="394">
                  <c:v>9.507</c:v>
                </c:pt>
                <c:pt idx="395">
                  <c:v>9.553</c:v>
                </c:pt>
                <c:pt idx="396">
                  <c:v>9.599</c:v>
                </c:pt>
                <c:pt idx="397">
                  <c:v>9.646000000000001</c:v>
                </c:pt>
                <c:pt idx="398">
                  <c:v>9.693</c:v>
                </c:pt>
                <c:pt idx="399">
                  <c:v>9.741</c:v>
                </c:pt>
                <c:pt idx="400">
                  <c:v>9.79</c:v>
                </c:pt>
                <c:pt idx="401">
                  <c:v>9.839</c:v>
                </c:pt>
                <c:pt idx="402">
                  <c:v>9.888</c:v>
                </c:pt>
                <c:pt idx="403">
                  <c:v>9.938000000000001</c:v>
                </c:pt>
                <c:pt idx="404">
                  <c:v>9.989</c:v>
                </c:pt>
                <c:pt idx="405">
                  <c:v>10.039</c:v>
                </c:pt>
                <c:pt idx="406">
                  <c:v>10.09</c:v>
                </c:pt>
                <c:pt idx="407">
                  <c:v>10.142</c:v>
                </c:pt>
                <c:pt idx="408">
                  <c:v>10.194</c:v>
                </c:pt>
                <c:pt idx="409">
                  <c:v>10.246</c:v>
                </c:pt>
                <c:pt idx="410">
                  <c:v>10.299</c:v>
                </c:pt>
                <c:pt idx="411">
                  <c:v>10.352</c:v>
                </c:pt>
                <c:pt idx="412">
                  <c:v>10.405</c:v>
                </c:pt>
                <c:pt idx="413">
                  <c:v>10.458</c:v>
                </c:pt>
                <c:pt idx="414">
                  <c:v>10.512</c:v>
                </c:pt>
                <c:pt idx="415">
                  <c:v>10.566</c:v>
                </c:pt>
                <c:pt idx="416">
                  <c:v>10.62</c:v>
                </c:pt>
                <c:pt idx="417">
                  <c:v>10.674</c:v>
                </c:pt>
                <c:pt idx="418">
                  <c:v>10.729</c:v>
                </c:pt>
                <c:pt idx="419">
                  <c:v>10.783</c:v>
                </c:pt>
                <c:pt idx="420">
                  <c:v>10.838</c:v>
                </c:pt>
                <c:pt idx="421">
                  <c:v>10.893</c:v>
                </c:pt>
                <c:pt idx="422">
                  <c:v>10.949</c:v>
                </c:pt>
                <c:pt idx="423">
                  <c:v>11.004</c:v>
                </c:pt>
                <c:pt idx="424">
                  <c:v>11.06</c:v>
                </c:pt>
                <c:pt idx="425">
                  <c:v>11.115</c:v>
                </c:pt>
                <c:pt idx="426">
                  <c:v>11.171</c:v>
                </c:pt>
                <c:pt idx="427">
                  <c:v>11.227</c:v>
                </c:pt>
                <c:pt idx="428">
                  <c:v>11.283</c:v>
                </c:pt>
                <c:pt idx="429">
                  <c:v>11.339</c:v>
                </c:pt>
                <c:pt idx="430">
                  <c:v>11.395</c:v>
                </c:pt>
                <c:pt idx="431">
                  <c:v>11.451</c:v>
                </c:pt>
                <c:pt idx="432">
                  <c:v>11.508</c:v>
                </c:pt>
                <c:pt idx="433">
                  <c:v>11.564</c:v>
                </c:pt>
                <c:pt idx="434">
                  <c:v>11.62</c:v>
                </c:pt>
                <c:pt idx="435">
                  <c:v>11.677</c:v>
                </c:pt>
                <c:pt idx="436">
                  <c:v>11.733</c:v>
                </c:pt>
                <c:pt idx="437">
                  <c:v>11.79</c:v>
                </c:pt>
                <c:pt idx="438">
                  <c:v>11.846</c:v>
                </c:pt>
                <c:pt idx="439">
                  <c:v>11.903</c:v>
                </c:pt>
                <c:pt idx="440">
                  <c:v>11.959</c:v>
                </c:pt>
                <c:pt idx="441">
                  <c:v>12.016</c:v>
                </c:pt>
                <c:pt idx="442">
                  <c:v>12.072</c:v>
                </c:pt>
                <c:pt idx="443">
                  <c:v>12.129</c:v>
                </c:pt>
                <c:pt idx="444">
                  <c:v>12.185</c:v>
                </c:pt>
                <c:pt idx="445">
                  <c:v>12.242</c:v>
                </c:pt>
                <c:pt idx="446">
                  <c:v>12.298</c:v>
                </c:pt>
                <c:pt idx="447">
                  <c:v>12.355</c:v>
                </c:pt>
                <c:pt idx="448">
                  <c:v>12.411</c:v>
                </c:pt>
                <c:pt idx="449">
                  <c:v>12.468</c:v>
                </c:pt>
                <c:pt idx="450">
                  <c:v>12.524</c:v>
                </c:pt>
                <c:pt idx="451">
                  <c:v>12.58</c:v>
                </c:pt>
                <c:pt idx="452">
                  <c:v>12.636</c:v>
                </c:pt>
                <c:pt idx="453">
                  <c:v>12.692</c:v>
                </c:pt>
                <c:pt idx="454">
                  <c:v>12.748</c:v>
                </c:pt>
                <c:pt idx="455">
                  <c:v>12.804</c:v>
                </c:pt>
                <c:pt idx="456">
                  <c:v>12.86</c:v>
                </c:pt>
                <c:pt idx="457">
                  <c:v>12.916</c:v>
                </c:pt>
                <c:pt idx="458">
                  <c:v>12.972</c:v>
                </c:pt>
                <c:pt idx="459">
                  <c:v>13.027</c:v>
                </c:pt>
                <c:pt idx="460">
                  <c:v>13.083</c:v>
                </c:pt>
                <c:pt idx="461">
                  <c:v>13.138</c:v>
                </c:pt>
                <c:pt idx="462">
                  <c:v>13.193</c:v>
                </c:pt>
                <c:pt idx="463">
                  <c:v>13.249</c:v>
                </c:pt>
                <c:pt idx="464">
                  <c:v>13.303</c:v>
                </c:pt>
                <c:pt idx="465">
                  <c:v>13.358</c:v>
                </c:pt>
                <c:pt idx="466">
                  <c:v>13.413</c:v>
                </c:pt>
                <c:pt idx="467">
                  <c:v>13.467</c:v>
                </c:pt>
                <c:pt idx="468">
                  <c:v>13.521</c:v>
                </c:pt>
                <c:pt idx="469">
                  <c:v>13.575</c:v>
                </c:pt>
                <c:pt idx="470">
                  <c:v>13.629</c:v>
                </c:pt>
                <c:pt idx="471">
                  <c:v>13.683</c:v>
                </c:pt>
                <c:pt idx="472">
                  <c:v>13.736</c:v>
                </c:pt>
                <c:pt idx="473">
                  <c:v>13.789</c:v>
                </c:pt>
                <c:pt idx="474">
                  <c:v>13.842</c:v>
                </c:pt>
                <c:pt idx="475">
                  <c:v>13.895</c:v>
                </c:pt>
                <c:pt idx="476">
                  <c:v>13.947</c:v>
                </c:pt>
                <c:pt idx="477">
                  <c:v>13.999</c:v>
                </c:pt>
                <c:pt idx="478">
                  <c:v>14.051</c:v>
                </c:pt>
                <c:pt idx="479">
                  <c:v>14.103</c:v>
                </c:pt>
                <c:pt idx="480">
                  <c:v>14.154</c:v>
                </c:pt>
                <c:pt idx="481">
                  <c:v>14.205</c:v>
                </c:pt>
                <c:pt idx="482">
                  <c:v>14.255</c:v>
                </c:pt>
                <c:pt idx="483">
                  <c:v>14.305</c:v>
                </c:pt>
                <c:pt idx="484">
                  <c:v>14.355</c:v>
                </c:pt>
                <c:pt idx="485">
                  <c:v>14.404</c:v>
                </c:pt>
                <c:pt idx="486">
                  <c:v>14.453</c:v>
                </c:pt>
                <c:pt idx="487">
                  <c:v>14.502</c:v>
                </c:pt>
                <c:pt idx="488">
                  <c:v>14.55</c:v>
                </c:pt>
                <c:pt idx="489">
                  <c:v>14.597</c:v>
                </c:pt>
                <c:pt idx="490">
                  <c:v>14.644</c:v>
                </c:pt>
                <c:pt idx="491">
                  <c:v>14.691</c:v>
                </c:pt>
                <c:pt idx="492">
                  <c:v>14.737</c:v>
                </c:pt>
                <c:pt idx="493">
                  <c:v>14.782</c:v>
                </c:pt>
                <c:pt idx="494">
                  <c:v>14.827</c:v>
                </c:pt>
                <c:pt idx="495">
                  <c:v>14.871</c:v>
                </c:pt>
                <c:pt idx="496">
                  <c:v>14.915</c:v>
                </c:pt>
                <c:pt idx="497">
                  <c:v>14.958</c:v>
                </c:pt>
                <c:pt idx="498">
                  <c:v>15.0</c:v>
                </c:pt>
                <c:pt idx="499">
                  <c:v>15.042</c:v>
                </c:pt>
                <c:pt idx="500">
                  <c:v>15.083</c:v>
                </c:pt>
                <c:pt idx="501">
                  <c:v>15.123</c:v>
                </c:pt>
                <c:pt idx="502">
                  <c:v>15.162</c:v>
                </c:pt>
                <c:pt idx="503">
                  <c:v>15.201</c:v>
                </c:pt>
                <c:pt idx="504">
                  <c:v>15.239</c:v>
                </c:pt>
                <c:pt idx="505">
                  <c:v>15.276</c:v>
                </c:pt>
                <c:pt idx="506">
                  <c:v>15.312</c:v>
                </c:pt>
                <c:pt idx="507">
                  <c:v>15.347</c:v>
                </c:pt>
                <c:pt idx="508">
                  <c:v>15.382</c:v>
                </c:pt>
                <c:pt idx="509">
                  <c:v>15.415</c:v>
                </c:pt>
                <c:pt idx="510">
                  <c:v>15.448</c:v>
                </c:pt>
                <c:pt idx="511">
                  <c:v>15.479</c:v>
                </c:pt>
                <c:pt idx="512">
                  <c:v>15.51</c:v>
                </c:pt>
                <c:pt idx="513">
                  <c:v>15.539</c:v>
                </c:pt>
                <c:pt idx="514">
                  <c:v>15.568</c:v>
                </c:pt>
                <c:pt idx="515">
                  <c:v>15.595</c:v>
                </c:pt>
                <c:pt idx="516">
                  <c:v>15.622</c:v>
                </c:pt>
                <c:pt idx="517">
                  <c:v>15.647</c:v>
                </c:pt>
                <c:pt idx="518">
                  <c:v>15.671</c:v>
                </c:pt>
                <c:pt idx="519">
                  <c:v>15.694</c:v>
                </c:pt>
                <c:pt idx="520">
                  <c:v>15.716</c:v>
                </c:pt>
                <c:pt idx="521">
                  <c:v>15.736</c:v>
                </c:pt>
                <c:pt idx="522">
                  <c:v>15.756</c:v>
                </c:pt>
                <c:pt idx="523">
                  <c:v>15.774</c:v>
                </c:pt>
                <c:pt idx="524">
                  <c:v>15.791</c:v>
                </c:pt>
                <c:pt idx="525">
                  <c:v>15.807</c:v>
                </c:pt>
                <c:pt idx="526">
                  <c:v>15.821</c:v>
                </c:pt>
                <c:pt idx="527">
                  <c:v>15.834</c:v>
                </c:pt>
                <c:pt idx="528">
                  <c:v>15.846</c:v>
                </c:pt>
                <c:pt idx="529">
                  <c:v>15.857</c:v>
                </c:pt>
                <c:pt idx="530">
                  <c:v>15.866</c:v>
                </c:pt>
                <c:pt idx="531">
                  <c:v>15.874</c:v>
                </c:pt>
                <c:pt idx="532">
                  <c:v>15.88</c:v>
                </c:pt>
                <c:pt idx="533">
                  <c:v>15.886</c:v>
                </c:pt>
                <c:pt idx="534">
                  <c:v>15.889</c:v>
                </c:pt>
                <c:pt idx="535">
                  <c:v>15.892</c:v>
                </c:pt>
                <c:pt idx="536">
                  <c:v>15.893</c:v>
                </c:pt>
                <c:pt idx="537">
                  <c:v>15.893</c:v>
                </c:pt>
                <c:pt idx="538">
                  <c:v>15.891</c:v>
                </c:pt>
                <c:pt idx="539">
                  <c:v>15.889</c:v>
                </c:pt>
                <c:pt idx="540">
                  <c:v>15.884</c:v>
                </c:pt>
                <c:pt idx="541">
                  <c:v>15.879</c:v>
                </c:pt>
                <c:pt idx="542">
                  <c:v>15.872</c:v>
                </c:pt>
                <c:pt idx="543">
                  <c:v>15.864</c:v>
                </c:pt>
                <c:pt idx="544">
                  <c:v>15.854</c:v>
                </c:pt>
                <c:pt idx="545">
                  <c:v>15.843</c:v>
                </c:pt>
                <c:pt idx="546">
                  <c:v>15.831</c:v>
                </c:pt>
                <c:pt idx="547">
                  <c:v>15.818</c:v>
                </c:pt>
                <c:pt idx="548">
                  <c:v>15.803</c:v>
                </c:pt>
                <c:pt idx="549">
                  <c:v>15.787</c:v>
                </c:pt>
                <c:pt idx="550">
                  <c:v>15.77</c:v>
                </c:pt>
                <c:pt idx="551">
                  <c:v>15.752</c:v>
                </c:pt>
                <c:pt idx="552">
                  <c:v>15.732</c:v>
                </c:pt>
                <c:pt idx="553">
                  <c:v>15.711</c:v>
                </c:pt>
                <c:pt idx="554">
                  <c:v>15.689</c:v>
                </c:pt>
                <c:pt idx="555">
                  <c:v>15.666</c:v>
                </c:pt>
                <c:pt idx="556">
                  <c:v>15.642</c:v>
                </c:pt>
                <c:pt idx="557">
                  <c:v>15.617</c:v>
                </c:pt>
                <c:pt idx="558">
                  <c:v>15.59</c:v>
                </c:pt>
                <c:pt idx="559">
                  <c:v>15.563</c:v>
                </c:pt>
                <c:pt idx="560">
                  <c:v>15.534</c:v>
                </c:pt>
                <c:pt idx="561">
                  <c:v>15.505</c:v>
                </c:pt>
                <c:pt idx="562">
                  <c:v>15.474</c:v>
                </c:pt>
                <c:pt idx="563">
                  <c:v>15.443</c:v>
                </c:pt>
                <c:pt idx="564">
                  <c:v>15.41</c:v>
                </c:pt>
                <c:pt idx="565">
                  <c:v>15.377</c:v>
                </c:pt>
                <c:pt idx="566">
                  <c:v>15.343</c:v>
                </c:pt>
                <c:pt idx="567">
                  <c:v>15.308</c:v>
                </c:pt>
                <c:pt idx="568">
                  <c:v>15.272</c:v>
                </c:pt>
                <c:pt idx="569">
                  <c:v>15.235</c:v>
                </c:pt>
                <c:pt idx="570">
                  <c:v>15.197</c:v>
                </c:pt>
                <c:pt idx="571">
                  <c:v>15.159</c:v>
                </c:pt>
                <c:pt idx="572">
                  <c:v>15.12</c:v>
                </c:pt>
                <c:pt idx="573">
                  <c:v>15.08</c:v>
                </c:pt>
                <c:pt idx="574">
                  <c:v>15.039</c:v>
                </c:pt>
                <c:pt idx="575">
                  <c:v>14.998</c:v>
                </c:pt>
                <c:pt idx="576">
                  <c:v>14.956</c:v>
                </c:pt>
                <c:pt idx="577">
                  <c:v>14.913</c:v>
                </c:pt>
                <c:pt idx="578">
                  <c:v>14.87</c:v>
                </c:pt>
                <c:pt idx="579">
                  <c:v>14.826</c:v>
                </c:pt>
                <c:pt idx="580">
                  <c:v>14.782</c:v>
                </c:pt>
                <c:pt idx="581">
                  <c:v>14.737</c:v>
                </c:pt>
                <c:pt idx="582">
                  <c:v>14.691</c:v>
                </c:pt>
                <c:pt idx="583">
                  <c:v>14.645</c:v>
                </c:pt>
                <c:pt idx="584">
                  <c:v>14.599</c:v>
                </c:pt>
                <c:pt idx="585">
                  <c:v>14.552</c:v>
                </c:pt>
                <c:pt idx="586">
                  <c:v>14.505</c:v>
                </c:pt>
                <c:pt idx="587">
                  <c:v>14.457</c:v>
                </c:pt>
                <c:pt idx="588">
                  <c:v>14.408</c:v>
                </c:pt>
                <c:pt idx="589">
                  <c:v>14.36</c:v>
                </c:pt>
                <c:pt idx="590">
                  <c:v>14.311</c:v>
                </c:pt>
                <c:pt idx="591">
                  <c:v>14.261</c:v>
                </c:pt>
                <c:pt idx="592">
                  <c:v>14.212</c:v>
                </c:pt>
                <c:pt idx="593">
                  <c:v>14.161</c:v>
                </c:pt>
                <c:pt idx="594">
                  <c:v>14.111</c:v>
                </c:pt>
                <c:pt idx="595">
                  <c:v>14.06</c:v>
                </c:pt>
                <c:pt idx="596">
                  <c:v>14.009</c:v>
                </c:pt>
                <c:pt idx="597">
                  <c:v>13.958</c:v>
                </c:pt>
                <c:pt idx="598">
                  <c:v>13.906</c:v>
                </c:pt>
                <c:pt idx="599">
                  <c:v>13.854</c:v>
                </c:pt>
                <c:pt idx="600">
                  <c:v>13.802</c:v>
                </c:pt>
                <c:pt idx="601">
                  <c:v>13.75</c:v>
                </c:pt>
                <c:pt idx="602">
                  <c:v>13.697</c:v>
                </c:pt>
                <c:pt idx="603">
                  <c:v>13.644</c:v>
                </c:pt>
                <c:pt idx="604">
                  <c:v>13.591</c:v>
                </c:pt>
                <c:pt idx="605">
                  <c:v>13.538</c:v>
                </c:pt>
                <c:pt idx="606">
                  <c:v>13.484</c:v>
                </c:pt>
                <c:pt idx="607">
                  <c:v>13.431</c:v>
                </c:pt>
                <c:pt idx="608">
                  <c:v>13.377</c:v>
                </c:pt>
                <c:pt idx="609">
                  <c:v>13.323</c:v>
                </c:pt>
                <c:pt idx="610">
                  <c:v>13.269</c:v>
                </c:pt>
                <c:pt idx="611">
                  <c:v>13.215</c:v>
                </c:pt>
                <c:pt idx="612">
                  <c:v>13.16</c:v>
                </c:pt>
                <c:pt idx="613">
                  <c:v>13.106</c:v>
                </c:pt>
                <c:pt idx="614">
                  <c:v>13.051</c:v>
                </c:pt>
                <c:pt idx="615">
                  <c:v>12.997</c:v>
                </c:pt>
                <c:pt idx="616">
                  <c:v>12.942</c:v>
                </c:pt>
                <c:pt idx="617">
                  <c:v>12.887</c:v>
                </c:pt>
                <c:pt idx="618">
                  <c:v>12.832</c:v>
                </c:pt>
                <c:pt idx="619">
                  <c:v>12.777</c:v>
                </c:pt>
                <c:pt idx="620">
                  <c:v>12.722</c:v>
                </c:pt>
                <c:pt idx="621">
                  <c:v>12.667</c:v>
                </c:pt>
                <c:pt idx="622">
                  <c:v>12.611</c:v>
                </c:pt>
                <c:pt idx="623">
                  <c:v>12.556</c:v>
                </c:pt>
                <c:pt idx="624">
                  <c:v>12.501</c:v>
                </c:pt>
                <c:pt idx="625">
                  <c:v>12.445</c:v>
                </c:pt>
                <c:pt idx="626">
                  <c:v>12.39</c:v>
                </c:pt>
                <c:pt idx="627">
                  <c:v>12.334</c:v>
                </c:pt>
                <c:pt idx="628">
                  <c:v>12.279</c:v>
                </c:pt>
                <c:pt idx="629">
                  <c:v>12.223</c:v>
                </c:pt>
                <c:pt idx="630">
                  <c:v>12.167</c:v>
                </c:pt>
                <c:pt idx="631">
                  <c:v>12.112</c:v>
                </c:pt>
                <c:pt idx="632">
                  <c:v>12.056</c:v>
                </c:pt>
                <c:pt idx="633">
                  <c:v>12.0</c:v>
                </c:pt>
                <c:pt idx="634">
                  <c:v>11.944</c:v>
                </c:pt>
                <c:pt idx="635">
                  <c:v>11.889</c:v>
                </c:pt>
                <c:pt idx="636">
                  <c:v>11.833</c:v>
                </c:pt>
                <c:pt idx="637">
                  <c:v>11.777</c:v>
                </c:pt>
                <c:pt idx="638">
                  <c:v>11.722</c:v>
                </c:pt>
                <c:pt idx="639">
                  <c:v>11.666</c:v>
                </c:pt>
                <c:pt idx="640">
                  <c:v>11.611</c:v>
                </c:pt>
                <c:pt idx="641">
                  <c:v>11.555</c:v>
                </c:pt>
                <c:pt idx="642">
                  <c:v>11.5</c:v>
                </c:pt>
                <c:pt idx="643">
                  <c:v>11.444</c:v>
                </c:pt>
                <c:pt idx="644">
                  <c:v>11.389</c:v>
                </c:pt>
                <c:pt idx="645">
                  <c:v>11.333</c:v>
                </c:pt>
                <c:pt idx="646">
                  <c:v>11.278</c:v>
                </c:pt>
                <c:pt idx="647">
                  <c:v>11.223</c:v>
                </c:pt>
                <c:pt idx="648">
                  <c:v>11.168</c:v>
                </c:pt>
                <c:pt idx="649">
                  <c:v>11.113</c:v>
                </c:pt>
                <c:pt idx="650">
                  <c:v>11.058</c:v>
                </c:pt>
                <c:pt idx="651">
                  <c:v>11.004</c:v>
                </c:pt>
                <c:pt idx="652">
                  <c:v>10.949</c:v>
                </c:pt>
                <c:pt idx="653">
                  <c:v>10.895</c:v>
                </c:pt>
                <c:pt idx="654">
                  <c:v>10.84</c:v>
                </c:pt>
                <c:pt idx="655">
                  <c:v>10.786</c:v>
                </c:pt>
                <c:pt idx="656">
                  <c:v>10.732</c:v>
                </c:pt>
                <c:pt idx="657">
                  <c:v>10.678</c:v>
                </c:pt>
                <c:pt idx="658">
                  <c:v>10.625</c:v>
                </c:pt>
                <c:pt idx="659">
                  <c:v>10.571</c:v>
                </c:pt>
                <c:pt idx="660">
                  <c:v>10.518</c:v>
                </c:pt>
                <c:pt idx="661">
                  <c:v>10.465</c:v>
                </c:pt>
                <c:pt idx="662">
                  <c:v>10.412</c:v>
                </c:pt>
                <c:pt idx="663">
                  <c:v>10.36</c:v>
                </c:pt>
                <c:pt idx="664">
                  <c:v>10.307</c:v>
                </c:pt>
                <c:pt idx="665">
                  <c:v>10.255</c:v>
                </c:pt>
                <c:pt idx="666">
                  <c:v>10.204</c:v>
                </c:pt>
                <c:pt idx="667">
                  <c:v>10.152</c:v>
                </c:pt>
                <c:pt idx="668">
                  <c:v>10.101</c:v>
                </c:pt>
                <c:pt idx="669">
                  <c:v>10.051</c:v>
                </c:pt>
                <c:pt idx="670">
                  <c:v>10.0</c:v>
                </c:pt>
                <c:pt idx="671">
                  <c:v>9.951</c:v>
                </c:pt>
                <c:pt idx="672">
                  <c:v>9.901</c:v>
                </c:pt>
                <c:pt idx="673">
                  <c:v>9.852</c:v>
                </c:pt>
                <c:pt idx="674">
                  <c:v>9.804</c:v>
                </c:pt>
                <c:pt idx="675">
                  <c:v>9.756</c:v>
                </c:pt>
                <c:pt idx="676">
                  <c:v>9.708</c:v>
                </c:pt>
                <c:pt idx="677">
                  <c:v>9.661</c:v>
                </c:pt>
                <c:pt idx="678">
                  <c:v>9.614000000000001</c:v>
                </c:pt>
                <c:pt idx="679">
                  <c:v>9.568</c:v>
                </c:pt>
                <c:pt idx="680">
                  <c:v>9.523</c:v>
                </c:pt>
                <c:pt idx="681">
                  <c:v>9.478</c:v>
                </c:pt>
                <c:pt idx="682">
                  <c:v>9.434</c:v>
                </c:pt>
                <c:pt idx="683">
                  <c:v>9.391</c:v>
                </c:pt>
                <c:pt idx="684">
                  <c:v>9.348000000000001</c:v>
                </c:pt>
                <c:pt idx="685">
                  <c:v>9.306</c:v>
                </c:pt>
                <c:pt idx="686">
                  <c:v>9.265</c:v>
                </c:pt>
                <c:pt idx="687">
                  <c:v>9.224</c:v>
                </c:pt>
                <c:pt idx="688">
                  <c:v>9.184</c:v>
                </c:pt>
                <c:pt idx="689">
                  <c:v>9.146000000000001</c:v>
                </c:pt>
                <c:pt idx="690">
                  <c:v>9.107</c:v>
                </c:pt>
                <c:pt idx="691">
                  <c:v>9.07</c:v>
                </c:pt>
                <c:pt idx="692">
                  <c:v>9.034000000000001</c:v>
                </c:pt>
                <c:pt idx="693">
                  <c:v>8.999</c:v>
                </c:pt>
                <c:pt idx="694">
                  <c:v>8.965</c:v>
                </c:pt>
                <c:pt idx="695">
                  <c:v>8.931</c:v>
                </c:pt>
                <c:pt idx="696">
                  <c:v>8.899</c:v>
                </c:pt>
                <c:pt idx="697">
                  <c:v>8.868</c:v>
                </c:pt>
                <c:pt idx="698">
                  <c:v>8.838</c:v>
                </c:pt>
                <c:pt idx="699">
                  <c:v>8.809</c:v>
                </c:pt>
                <c:pt idx="700">
                  <c:v>8.781000000000001</c:v>
                </c:pt>
                <c:pt idx="701">
                  <c:v>8.754</c:v>
                </c:pt>
                <c:pt idx="702">
                  <c:v>8.729</c:v>
                </c:pt>
                <c:pt idx="703">
                  <c:v>8.704000000000001</c:v>
                </c:pt>
                <c:pt idx="704">
                  <c:v>8.681</c:v>
                </c:pt>
                <c:pt idx="705">
                  <c:v>8.66</c:v>
                </c:pt>
                <c:pt idx="706">
                  <c:v>8.639</c:v>
                </c:pt>
                <c:pt idx="707">
                  <c:v>8.62</c:v>
                </c:pt>
                <c:pt idx="708">
                  <c:v>8.602</c:v>
                </c:pt>
                <c:pt idx="709">
                  <c:v>8.586</c:v>
                </c:pt>
                <c:pt idx="710">
                  <c:v>8.571</c:v>
                </c:pt>
                <c:pt idx="711">
                  <c:v>8.557</c:v>
                </c:pt>
                <c:pt idx="712">
                  <c:v>8.545</c:v>
                </c:pt>
                <c:pt idx="713">
                  <c:v>8.534000000000001</c:v>
                </c:pt>
                <c:pt idx="714">
                  <c:v>8.525</c:v>
                </c:pt>
                <c:pt idx="715">
                  <c:v>8.517</c:v>
                </c:pt>
                <c:pt idx="716">
                  <c:v>8.51</c:v>
                </c:pt>
                <c:pt idx="717">
                  <c:v>8.505</c:v>
                </c:pt>
                <c:pt idx="718">
                  <c:v>8.502</c:v>
                </c:pt>
                <c:pt idx="719">
                  <c:v>8.5</c:v>
                </c:pt>
                <c:pt idx="720">
                  <c:v>8.499</c:v>
                </c:pt>
                <c:pt idx="721">
                  <c:v>8.5</c:v>
                </c:pt>
                <c:pt idx="722">
                  <c:v>8.502</c:v>
                </c:pt>
                <c:pt idx="723">
                  <c:v>8.506</c:v>
                </c:pt>
                <c:pt idx="724">
                  <c:v>8.512</c:v>
                </c:pt>
                <c:pt idx="725">
                  <c:v>8.518000000000001</c:v>
                </c:pt>
                <c:pt idx="726">
                  <c:v>8.527</c:v>
                </c:pt>
                <c:pt idx="727">
                  <c:v>8.536</c:v>
                </c:pt>
                <c:pt idx="728">
                  <c:v>8.548</c:v>
                </c:pt>
                <c:pt idx="729">
                  <c:v>8.56</c:v>
                </c:pt>
              </c:numCache>
            </c:numRef>
          </c:yVal>
          <c:smooth val="1"/>
        </c:ser>
        <c:dLbls>
          <c:showLegendKey val="0"/>
          <c:showVal val="0"/>
          <c:showCatName val="0"/>
          <c:showSerName val="0"/>
          <c:showPercent val="0"/>
          <c:showBubbleSize val="0"/>
        </c:dLbls>
        <c:axId val="4843832"/>
        <c:axId val="4846792"/>
      </c:scatterChart>
      <c:valAx>
        <c:axId val="4843832"/>
        <c:scaling>
          <c:orientation val="minMax"/>
        </c:scaling>
        <c:delete val="0"/>
        <c:axPos val="b"/>
        <c:numFmt formatCode="General" sourceLinked="1"/>
        <c:majorTickMark val="out"/>
        <c:minorTickMark val="none"/>
        <c:tickLblPos val="nextTo"/>
        <c:crossAx val="4846792"/>
        <c:crosses val="autoZero"/>
        <c:crossBetween val="midCat"/>
      </c:valAx>
      <c:valAx>
        <c:axId val="4846792"/>
        <c:scaling>
          <c:orientation val="minMax"/>
        </c:scaling>
        <c:delete val="0"/>
        <c:axPos val="l"/>
        <c:majorGridlines/>
        <c:numFmt formatCode="General" sourceLinked="1"/>
        <c:majorTickMark val="out"/>
        <c:minorTickMark val="none"/>
        <c:tickLblPos val="nextTo"/>
        <c:crossAx val="4843832"/>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408</Words>
  <Characters>2328</Characters>
  <Application>Microsoft Macintosh Word</Application>
  <DocSecurity>0</DocSecurity>
  <Lines>19</Lines>
  <Paragraphs>5</Paragraphs>
  <ScaleCrop>false</ScaleCrop>
  <Company/>
  <LinksUpToDate>false</LinksUpToDate>
  <CharactersWithSpaces>2731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Roddy</dc:creator>
  <cp:keywords/>
  <dc:description/>
  <cp:lastModifiedBy>Mark Roddy</cp:lastModifiedBy>
  <cp:revision>7</cp:revision>
  <dcterms:created xsi:type="dcterms:W3CDTF">2011-09-07T20:24:00Z</dcterms:created>
  <dcterms:modified xsi:type="dcterms:W3CDTF">2011-09-08T21:53:00Z</dcterms:modified>
</cp:coreProperties>
</file>